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506D3" w14:textId="77777777" w:rsidR="00590568" w:rsidRDefault="00590568" w:rsidP="0059056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555555"/>
          <w:sz w:val="26"/>
          <w:szCs w:val="26"/>
        </w:rPr>
      </w:pPr>
      <w:r>
        <w:rPr>
          <w:rFonts w:ascii="Arial" w:hAnsi="Arial" w:cs="Arial"/>
          <w:b/>
          <w:bCs/>
          <w:color w:val="555555"/>
          <w:sz w:val="26"/>
          <w:szCs w:val="26"/>
        </w:rPr>
        <w:t>Descrição</w:t>
      </w:r>
    </w:p>
    <w:p w14:paraId="23A3B88D" w14:textId="77777777" w:rsidR="00590568" w:rsidRDefault="00590568" w:rsidP="0059056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555555"/>
          <w:sz w:val="24"/>
          <w:szCs w:val="24"/>
        </w:rPr>
      </w:pPr>
      <w:r>
        <w:rPr>
          <w:rFonts w:ascii="Arial" w:hAnsi="Arial" w:cs="Arial"/>
          <w:color w:val="555555"/>
          <w:sz w:val="24"/>
          <w:szCs w:val="24"/>
        </w:rPr>
        <w:t>Conjunto de lâminas preparadas para estudo em Parasitologia, composição:</w:t>
      </w:r>
    </w:p>
    <w:p w14:paraId="5AEBC247" w14:textId="7FBE2D45" w:rsidR="00590568" w:rsidRDefault="00590568" w:rsidP="0059056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555555"/>
          <w:sz w:val="24"/>
          <w:szCs w:val="24"/>
        </w:rPr>
      </w:pPr>
      <w:r>
        <w:rPr>
          <w:rFonts w:ascii="Arial" w:hAnsi="Arial" w:cs="Arial"/>
          <w:color w:val="555555"/>
          <w:sz w:val="24"/>
          <w:szCs w:val="24"/>
        </w:rPr>
        <w:t xml:space="preserve">1. </w:t>
      </w:r>
      <w:r w:rsidRPr="00590568">
        <w:rPr>
          <w:rFonts w:ascii="Arial" w:hAnsi="Arial" w:cs="Arial"/>
          <w:i/>
          <w:iCs/>
          <w:color w:val="555555"/>
          <w:sz w:val="24"/>
          <w:szCs w:val="24"/>
          <w:rPrChange w:id="0" w:author="Renan da Silva Olivier" w:date="2024-04-04T10:52:00Z">
            <w:rPr>
              <w:rFonts w:ascii="Arial" w:hAnsi="Arial" w:cs="Arial"/>
              <w:color w:val="555555"/>
              <w:sz w:val="24"/>
              <w:szCs w:val="24"/>
            </w:rPr>
          </w:rPrChange>
        </w:rPr>
        <w:t>Ascaris</w:t>
      </w:r>
      <w:ins w:id="1" w:author="Renan da Silva Olivier" w:date="2024-04-04T10:52:00Z">
        <w:r>
          <w:rPr>
            <w:rFonts w:ascii="Arial" w:hAnsi="Arial" w:cs="Arial"/>
            <w:color w:val="555555"/>
            <w:sz w:val="24"/>
            <w:szCs w:val="24"/>
          </w:rPr>
          <w:t xml:space="preserve"> sp.</w:t>
        </w:r>
      </w:ins>
      <w:r>
        <w:rPr>
          <w:rFonts w:ascii="Arial" w:hAnsi="Arial" w:cs="Arial"/>
          <w:color w:val="555555"/>
          <w:sz w:val="24"/>
          <w:szCs w:val="24"/>
        </w:rPr>
        <w:t xml:space="preserve"> ovos W.M.</w:t>
      </w:r>
    </w:p>
    <w:p w14:paraId="2188FB75" w14:textId="3809682B" w:rsidR="00590568" w:rsidRDefault="00590568" w:rsidP="0059056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555555"/>
          <w:sz w:val="24"/>
          <w:szCs w:val="24"/>
        </w:rPr>
      </w:pPr>
      <w:r>
        <w:rPr>
          <w:rFonts w:ascii="Arial" w:hAnsi="Arial" w:cs="Arial"/>
          <w:color w:val="555555"/>
          <w:sz w:val="24"/>
          <w:szCs w:val="24"/>
        </w:rPr>
        <w:t xml:space="preserve">2. </w:t>
      </w:r>
      <w:r w:rsidRPr="00590568">
        <w:rPr>
          <w:rFonts w:ascii="Arial" w:hAnsi="Arial" w:cs="Arial"/>
          <w:i/>
          <w:iCs/>
          <w:color w:val="555555"/>
          <w:sz w:val="24"/>
          <w:szCs w:val="24"/>
          <w:rPrChange w:id="2" w:author="Renan da Silva Olivier" w:date="2024-04-04T10:52:00Z">
            <w:rPr>
              <w:rFonts w:ascii="Arial" w:hAnsi="Arial" w:cs="Arial"/>
              <w:color w:val="555555"/>
              <w:sz w:val="24"/>
              <w:szCs w:val="24"/>
            </w:rPr>
          </w:rPrChange>
        </w:rPr>
        <w:t>Ascaris</w:t>
      </w:r>
      <w:ins w:id="3" w:author="Renan da Silva Olivier" w:date="2024-04-04T10:52:00Z">
        <w:r>
          <w:rPr>
            <w:rFonts w:ascii="Arial" w:hAnsi="Arial" w:cs="Arial"/>
            <w:color w:val="555555"/>
            <w:sz w:val="24"/>
            <w:szCs w:val="24"/>
          </w:rPr>
          <w:t xml:space="preserve"> sp.</w:t>
        </w:r>
      </w:ins>
      <w:r>
        <w:rPr>
          <w:rFonts w:ascii="Arial" w:hAnsi="Arial" w:cs="Arial"/>
          <w:color w:val="555555"/>
          <w:sz w:val="24"/>
          <w:szCs w:val="24"/>
        </w:rPr>
        <w:t xml:space="preserve"> (Fêmea) X.S.</w:t>
      </w:r>
    </w:p>
    <w:p w14:paraId="1F236CEE" w14:textId="5FC0C0AE" w:rsidR="00590568" w:rsidRDefault="00590568" w:rsidP="0059056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555555"/>
          <w:sz w:val="24"/>
          <w:szCs w:val="24"/>
        </w:rPr>
      </w:pPr>
      <w:r>
        <w:rPr>
          <w:rFonts w:ascii="Arial" w:hAnsi="Arial" w:cs="Arial"/>
          <w:color w:val="555555"/>
          <w:sz w:val="24"/>
          <w:szCs w:val="24"/>
        </w:rPr>
        <w:t xml:space="preserve">3. </w:t>
      </w:r>
      <w:r w:rsidRPr="00590568">
        <w:rPr>
          <w:rFonts w:ascii="Arial" w:hAnsi="Arial" w:cs="Arial"/>
          <w:i/>
          <w:iCs/>
          <w:color w:val="555555"/>
          <w:sz w:val="24"/>
          <w:szCs w:val="24"/>
          <w:rPrChange w:id="4" w:author="Renan da Silva Olivier" w:date="2024-04-04T10:53:00Z">
            <w:rPr>
              <w:rFonts w:ascii="Arial" w:hAnsi="Arial" w:cs="Arial"/>
              <w:color w:val="555555"/>
              <w:sz w:val="24"/>
              <w:szCs w:val="24"/>
            </w:rPr>
          </w:rPrChange>
        </w:rPr>
        <w:t>Ascaris</w:t>
      </w:r>
      <w:ins w:id="5" w:author="Renan da Silva Olivier" w:date="2024-04-04T10:53:00Z">
        <w:r>
          <w:rPr>
            <w:rFonts w:ascii="Arial" w:hAnsi="Arial" w:cs="Arial"/>
            <w:color w:val="555555"/>
            <w:sz w:val="24"/>
            <w:szCs w:val="24"/>
          </w:rPr>
          <w:t xml:space="preserve"> sp.</w:t>
        </w:r>
      </w:ins>
      <w:r>
        <w:rPr>
          <w:rFonts w:ascii="Arial" w:hAnsi="Arial" w:cs="Arial"/>
          <w:color w:val="555555"/>
          <w:sz w:val="24"/>
          <w:szCs w:val="24"/>
        </w:rPr>
        <w:t xml:space="preserve"> (Macho) X.S.</w:t>
      </w:r>
    </w:p>
    <w:p w14:paraId="2D16AD7F" w14:textId="06738B72" w:rsidR="00590568" w:rsidRDefault="00590568" w:rsidP="0059056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555555"/>
          <w:sz w:val="24"/>
          <w:szCs w:val="24"/>
        </w:rPr>
      </w:pPr>
      <w:r>
        <w:rPr>
          <w:rFonts w:ascii="Arial" w:hAnsi="Arial" w:cs="Arial"/>
          <w:color w:val="555555"/>
          <w:sz w:val="24"/>
          <w:szCs w:val="24"/>
        </w:rPr>
        <w:t>4. Corte de fígado infectado por Esquistossomo Sec.</w:t>
      </w:r>
    </w:p>
    <w:p w14:paraId="5A0A9C1B" w14:textId="19B958AD" w:rsidR="00590568" w:rsidRDefault="00590568" w:rsidP="0059056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555555"/>
          <w:sz w:val="24"/>
          <w:szCs w:val="24"/>
        </w:rPr>
      </w:pPr>
      <w:r>
        <w:rPr>
          <w:rFonts w:ascii="Arial" w:hAnsi="Arial" w:cs="Arial"/>
          <w:color w:val="555555"/>
          <w:sz w:val="24"/>
          <w:szCs w:val="24"/>
        </w:rPr>
        <w:t>5. Corte de pulmão infectado por Esquistossomo Sec.</w:t>
      </w:r>
    </w:p>
    <w:p w14:paraId="64138FC6" w14:textId="1F2FFFBD" w:rsidR="00590568" w:rsidRDefault="00590568" w:rsidP="0059056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555555"/>
          <w:sz w:val="24"/>
          <w:szCs w:val="24"/>
        </w:rPr>
      </w:pPr>
      <w:r>
        <w:rPr>
          <w:rFonts w:ascii="Arial" w:hAnsi="Arial" w:cs="Arial"/>
          <w:color w:val="555555"/>
          <w:sz w:val="24"/>
          <w:szCs w:val="24"/>
        </w:rPr>
        <w:t xml:space="preserve">6. </w:t>
      </w:r>
      <w:proofErr w:type="spellStart"/>
      <w:r w:rsidRPr="00590568">
        <w:rPr>
          <w:rFonts w:ascii="Arial" w:hAnsi="Arial" w:cs="Arial"/>
          <w:i/>
          <w:iCs/>
          <w:color w:val="555555"/>
          <w:sz w:val="24"/>
          <w:szCs w:val="24"/>
          <w:rPrChange w:id="6" w:author="Renan da Silva Olivier" w:date="2024-04-04T10:53:00Z">
            <w:rPr>
              <w:rFonts w:ascii="Arial" w:hAnsi="Arial" w:cs="Arial"/>
              <w:color w:val="555555"/>
              <w:sz w:val="24"/>
              <w:szCs w:val="24"/>
            </w:rPr>
          </w:rPrChange>
        </w:rPr>
        <w:t>Fasciolopsis</w:t>
      </w:r>
      <w:proofErr w:type="spellEnd"/>
      <w:r w:rsidRPr="00590568">
        <w:rPr>
          <w:rFonts w:ascii="Arial" w:hAnsi="Arial" w:cs="Arial"/>
          <w:i/>
          <w:iCs/>
          <w:color w:val="555555"/>
          <w:sz w:val="24"/>
          <w:szCs w:val="24"/>
          <w:rPrChange w:id="7" w:author="Renan da Silva Olivier" w:date="2024-04-04T10:53:00Z">
            <w:rPr>
              <w:rFonts w:ascii="Arial" w:hAnsi="Arial" w:cs="Arial"/>
              <w:color w:val="555555"/>
              <w:sz w:val="24"/>
              <w:szCs w:val="24"/>
            </w:rPr>
          </w:rPrChange>
        </w:rPr>
        <w:t xml:space="preserve"> </w:t>
      </w:r>
      <w:proofErr w:type="spellStart"/>
      <w:r w:rsidRPr="00590568">
        <w:rPr>
          <w:rFonts w:ascii="Arial" w:hAnsi="Arial" w:cs="Arial"/>
          <w:i/>
          <w:iCs/>
          <w:color w:val="555555"/>
          <w:sz w:val="24"/>
          <w:szCs w:val="24"/>
          <w:rPrChange w:id="8" w:author="Renan da Silva Olivier" w:date="2024-04-04T10:53:00Z">
            <w:rPr>
              <w:rFonts w:ascii="Arial" w:hAnsi="Arial" w:cs="Arial"/>
              <w:color w:val="555555"/>
              <w:sz w:val="24"/>
              <w:szCs w:val="24"/>
            </w:rPr>
          </w:rPrChange>
        </w:rPr>
        <w:t>buski</w:t>
      </w:r>
      <w:proofErr w:type="spellEnd"/>
      <w:r>
        <w:rPr>
          <w:rFonts w:ascii="Arial" w:hAnsi="Arial" w:cs="Arial"/>
          <w:color w:val="555555"/>
          <w:sz w:val="24"/>
          <w:szCs w:val="24"/>
        </w:rPr>
        <w:t xml:space="preserve"> </w:t>
      </w:r>
      <w:ins w:id="9" w:author="Renan da Silva Olivier" w:date="2024-04-04T10:53:00Z">
        <w:r>
          <w:rPr>
            <w:rFonts w:ascii="Arial" w:hAnsi="Arial" w:cs="Arial"/>
            <w:color w:val="555555"/>
            <w:sz w:val="24"/>
            <w:szCs w:val="24"/>
          </w:rPr>
          <w:t>(</w:t>
        </w:r>
        <w:proofErr w:type="spellStart"/>
        <w:r>
          <w:rPr>
            <w:rFonts w:ascii="Arial" w:hAnsi="Arial" w:cs="Arial"/>
            <w:color w:val="555555"/>
            <w:sz w:val="24"/>
            <w:szCs w:val="24"/>
          </w:rPr>
          <w:t>T</w:t>
        </w:r>
      </w:ins>
      <w:ins w:id="10" w:author="Renan da Silva Olivier" w:date="2024-04-04T10:54:00Z">
        <w:r>
          <w:rPr>
            <w:rFonts w:ascii="Arial" w:hAnsi="Arial" w:cs="Arial"/>
            <w:color w:val="555555"/>
            <w:sz w:val="24"/>
            <w:szCs w:val="24"/>
          </w:rPr>
          <w:t>rematoda</w:t>
        </w:r>
        <w:proofErr w:type="spellEnd"/>
        <w:r>
          <w:rPr>
            <w:rFonts w:ascii="Arial" w:hAnsi="Arial" w:cs="Arial"/>
            <w:color w:val="555555"/>
            <w:sz w:val="24"/>
            <w:szCs w:val="24"/>
          </w:rPr>
          <w:t xml:space="preserve">) </w:t>
        </w:r>
      </w:ins>
      <w:r>
        <w:rPr>
          <w:rFonts w:ascii="Arial" w:hAnsi="Arial" w:cs="Arial"/>
          <w:color w:val="555555"/>
          <w:sz w:val="24"/>
          <w:szCs w:val="24"/>
        </w:rPr>
        <w:t>C.S.</w:t>
      </w:r>
    </w:p>
    <w:p w14:paraId="5D7F8235" w14:textId="378BE8A0" w:rsidR="00590568" w:rsidRDefault="00590568" w:rsidP="0059056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555555"/>
          <w:sz w:val="24"/>
          <w:szCs w:val="24"/>
        </w:rPr>
      </w:pPr>
      <w:r>
        <w:rPr>
          <w:rFonts w:ascii="Arial" w:hAnsi="Arial" w:cs="Arial"/>
          <w:color w:val="555555"/>
          <w:sz w:val="24"/>
          <w:szCs w:val="24"/>
        </w:rPr>
        <w:t xml:space="preserve">7. </w:t>
      </w:r>
      <w:proofErr w:type="spellStart"/>
      <w:r>
        <w:rPr>
          <w:rFonts w:ascii="Arial" w:hAnsi="Arial" w:cs="Arial"/>
          <w:color w:val="555555"/>
          <w:sz w:val="24"/>
          <w:szCs w:val="24"/>
        </w:rPr>
        <w:t>Proglótides</w:t>
      </w:r>
      <w:proofErr w:type="spellEnd"/>
      <w:r>
        <w:rPr>
          <w:rFonts w:ascii="Arial" w:hAnsi="Arial" w:cs="Arial"/>
          <w:color w:val="555555"/>
          <w:sz w:val="24"/>
          <w:szCs w:val="24"/>
        </w:rPr>
        <w:t xml:space="preserve"> com ovos de </w:t>
      </w:r>
      <w:proofErr w:type="spellStart"/>
      <w:r w:rsidRPr="00590568">
        <w:rPr>
          <w:rFonts w:ascii="Arial" w:hAnsi="Arial" w:cs="Arial"/>
          <w:i/>
          <w:iCs/>
          <w:color w:val="555555"/>
          <w:sz w:val="24"/>
          <w:szCs w:val="24"/>
          <w:rPrChange w:id="11" w:author="Renan da Silva Olivier" w:date="2024-04-04T10:54:00Z">
            <w:rPr>
              <w:rFonts w:ascii="Arial" w:hAnsi="Arial" w:cs="Arial"/>
              <w:color w:val="555555"/>
              <w:sz w:val="24"/>
              <w:szCs w:val="24"/>
            </w:rPr>
          </w:rPrChange>
        </w:rPr>
        <w:t>Taenia</w:t>
      </w:r>
      <w:proofErr w:type="spellEnd"/>
      <w:r>
        <w:rPr>
          <w:rFonts w:ascii="Arial" w:hAnsi="Arial" w:cs="Arial"/>
          <w:color w:val="555555"/>
          <w:sz w:val="24"/>
          <w:szCs w:val="24"/>
        </w:rPr>
        <w:t xml:space="preserve"> sp. </w:t>
      </w:r>
      <w:ins w:id="12" w:author="Renan da Silva Olivier" w:date="2024-04-04T10:54:00Z">
        <w:r>
          <w:rPr>
            <w:rFonts w:ascii="Arial" w:hAnsi="Arial" w:cs="Arial"/>
            <w:color w:val="555555"/>
            <w:sz w:val="24"/>
            <w:szCs w:val="24"/>
          </w:rPr>
          <w:t>(</w:t>
        </w:r>
        <w:proofErr w:type="spellStart"/>
        <w:r>
          <w:rPr>
            <w:rFonts w:ascii="Arial" w:hAnsi="Arial" w:cs="Arial"/>
            <w:color w:val="555555"/>
            <w:sz w:val="24"/>
            <w:szCs w:val="24"/>
          </w:rPr>
          <w:t>Platyhelminthes</w:t>
        </w:r>
        <w:proofErr w:type="spellEnd"/>
        <w:r>
          <w:rPr>
            <w:rFonts w:ascii="Arial" w:hAnsi="Arial" w:cs="Arial"/>
            <w:color w:val="555555"/>
            <w:sz w:val="24"/>
            <w:szCs w:val="24"/>
          </w:rPr>
          <w:t xml:space="preserve">) </w:t>
        </w:r>
      </w:ins>
      <w:r>
        <w:rPr>
          <w:rFonts w:ascii="Arial" w:hAnsi="Arial" w:cs="Arial"/>
          <w:color w:val="555555"/>
          <w:sz w:val="24"/>
          <w:szCs w:val="24"/>
        </w:rPr>
        <w:t>W. M.</w:t>
      </w:r>
    </w:p>
    <w:p w14:paraId="7FB31EF1" w14:textId="27088B79" w:rsidR="00590568" w:rsidRDefault="00590568" w:rsidP="0059056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555555"/>
          <w:sz w:val="24"/>
          <w:szCs w:val="24"/>
        </w:rPr>
      </w:pPr>
      <w:r>
        <w:rPr>
          <w:rFonts w:ascii="Arial" w:hAnsi="Arial" w:cs="Arial"/>
          <w:color w:val="555555"/>
          <w:sz w:val="24"/>
          <w:szCs w:val="24"/>
        </w:rPr>
        <w:t xml:space="preserve">8. </w:t>
      </w:r>
      <w:proofErr w:type="spellStart"/>
      <w:r w:rsidRPr="00590568">
        <w:rPr>
          <w:rFonts w:ascii="Arial" w:hAnsi="Arial" w:cs="Arial"/>
          <w:i/>
          <w:iCs/>
          <w:color w:val="555555"/>
          <w:sz w:val="24"/>
          <w:szCs w:val="24"/>
          <w:rPrChange w:id="13" w:author="Renan da Silva Olivier" w:date="2024-04-04T10:55:00Z">
            <w:rPr>
              <w:rFonts w:ascii="Arial" w:hAnsi="Arial" w:cs="Arial"/>
              <w:color w:val="555555"/>
              <w:sz w:val="24"/>
              <w:szCs w:val="24"/>
            </w:rPr>
          </w:rPrChange>
        </w:rPr>
        <w:t>Taenia</w:t>
      </w:r>
      <w:proofErr w:type="spellEnd"/>
      <w:r>
        <w:rPr>
          <w:rFonts w:ascii="Arial" w:hAnsi="Arial" w:cs="Arial"/>
          <w:color w:val="555555"/>
          <w:sz w:val="24"/>
          <w:szCs w:val="24"/>
        </w:rPr>
        <w:t xml:space="preserve"> sp. </w:t>
      </w:r>
      <w:ins w:id="14" w:author="Renan da Silva Olivier" w:date="2024-04-04T10:55:00Z">
        <w:r>
          <w:rPr>
            <w:rFonts w:ascii="Arial" w:hAnsi="Arial" w:cs="Arial"/>
            <w:color w:val="555555"/>
            <w:sz w:val="24"/>
            <w:szCs w:val="24"/>
          </w:rPr>
          <w:t>(</w:t>
        </w:r>
        <w:proofErr w:type="spellStart"/>
        <w:r>
          <w:rPr>
            <w:rFonts w:ascii="Arial" w:hAnsi="Arial" w:cs="Arial"/>
            <w:color w:val="555555"/>
            <w:sz w:val="24"/>
            <w:szCs w:val="24"/>
          </w:rPr>
          <w:t>Platyhelminthes</w:t>
        </w:r>
        <w:proofErr w:type="spellEnd"/>
        <w:r>
          <w:rPr>
            <w:rFonts w:ascii="Arial" w:hAnsi="Arial" w:cs="Arial"/>
            <w:color w:val="555555"/>
            <w:sz w:val="24"/>
            <w:szCs w:val="24"/>
          </w:rPr>
          <w:t xml:space="preserve">) </w:t>
        </w:r>
      </w:ins>
      <w:r>
        <w:rPr>
          <w:rFonts w:ascii="Arial" w:hAnsi="Arial" w:cs="Arial"/>
          <w:color w:val="555555"/>
          <w:sz w:val="24"/>
          <w:szCs w:val="24"/>
        </w:rPr>
        <w:t>W.M.</w:t>
      </w:r>
    </w:p>
    <w:p w14:paraId="15B6EEC7" w14:textId="0DDB6226" w:rsidR="00590568" w:rsidRDefault="00590568" w:rsidP="0059056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555555"/>
          <w:sz w:val="24"/>
          <w:szCs w:val="24"/>
        </w:rPr>
      </w:pPr>
      <w:r>
        <w:rPr>
          <w:rFonts w:ascii="Arial" w:hAnsi="Arial" w:cs="Arial"/>
          <w:color w:val="555555"/>
          <w:sz w:val="24"/>
          <w:szCs w:val="24"/>
        </w:rPr>
        <w:t xml:space="preserve">9. </w:t>
      </w:r>
      <w:proofErr w:type="spellStart"/>
      <w:r w:rsidRPr="00590568">
        <w:rPr>
          <w:rFonts w:ascii="Arial" w:hAnsi="Arial" w:cs="Arial"/>
          <w:i/>
          <w:iCs/>
          <w:color w:val="555555"/>
          <w:sz w:val="24"/>
          <w:szCs w:val="24"/>
          <w:rPrChange w:id="15" w:author="Renan da Silva Olivier" w:date="2024-04-04T10:55:00Z">
            <w:rPr>
              <w:rFonts w:ascii="Arial" w:hAnsi="Arial" w:cs="Arial"/>
              <w:color w:val="555555"/>
              <w:sz w:val="24"/>
              <w:szCs w:val="24"/>
            </w:rPr>
          </w:rPrChange>
        </w:rPr>
        <w:t>Taenia</w:t>
      </w:r>
      <w:proofErr w:type="spellEnd"/>
      <w:r>
        <w:rPr>
          <w:rFonts w:ascii="Arial" w:hAnsi="Arial" w:cs="Arial"/>
          <w:color w:val="555555"/>
          <w:sz w:val="24"/>
          <w:szCs w:val="24"/>
        </w:rPr>
        <w:t xml:space="preserve"> sp. </w:t>
      </w:r>
      <w:ins w:id="16" w:author="Renan da Silva Olivier" w:date="2024-04-04T10:55:00Z">
        <w:r>
          <w:rPr>
            <w:rFonts w:ascii="Arial" w:hAnsi="Arial" w:cs="Arial"/>
            <w:color w:val="555555"/>
            <w:sz w:val="24"/>
            <w:szCs w:val="24"/>
          </w:rPr>
          <w:t>(</w:t>
        </w:r>
        <w:proofErr w:type="spellStart"/>
        <w:r>
          <w:rPr>
            <w:rFonts w:ascii="Arial" w:hAnsi="Arial" w:cs="Arial"/>
            <w:color w:val="555555"/>
            <w:sz w:val="24"/>
            <w:szCs w:val="24"/>
          </w:rPr>
          <w:t>Platyhelminthes</w:t>
        </w:r>
        <w:proofErr w:type="spellEnd"/>
        <w:r>
          <w:rPr>
            <w:rFonts w:ascii="Arial" w:hAnsi="Arial" w:cs="Arial"/>
            <w:color w:val="555555"/>
            <w:sz w:val="24"/>
            <w:szCs w:val="24"/>
          </w:rPr>
          <w:t xml:space="preserve">) </w:t>
        </w:r>
      </w:ins>
      <w:r>
        <w:rPr>
          <w:rFonts w:ascii="Arial" w:hAnsi="Arial" w:cs="Arial"/>
          <w:color w:val="555555"/>
          <w:sz w:val="24"/>
          <w:szCs w:val="24"/>
        </w:rPr>
        <w:t>Sec.</w:t>
      </w:r>
    </w:p>
    <w:p w14:paraId="25F2F913" w14:textId="34510055" w:rsidR="00590568" w:rsidRPr="00590568" w:rsidRDefault="00590568" w:rsidP="0059056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555555"/>
          <w:sz w:val="24"/>
          <w:szCs w:val="24"/>
        </w:rPr>
      </w:pPr>
      <w:r>
        <w:rPr>
          <w:rFonts w:ascii="Arial" w:hAnsi="Arial" w:cs="Arial"/>
          <w:color w:val="555555"/>
          <w:sz w:val="24"/>
          <w:szCs w:val="24"/>
        </w:rPr>
        <w:t xml:space="preserve">10. </w:t>
      </w:r>
      <w:del w:id="17" w:author="Renan da Silva Olivier" w:date="2024-04-04T10:55:00Z">
        <w:r w:rsidDel="00590568">
          <w:rPr>
            <w:rFonts w:ascii="Arial" w:hAnsi="Arial" w:cs="Arial"/>
            <w:color w:val="555555"/>
            <w:sz w:val="24"/>
            <w:szCs w:val="24"/>
          </w:rPr>
          <w:delText xml:space="preserve">Nutrição </w:delText>
        </w:r>
      </w:del>
      <w:ins w:id="18" w:author="Renan da Silva Olivier" w:date="2024-04-04T10:55:00Z">
        <w:r>
          <w:rPr>
            <w:rFonts w:ascii="Arial" w:hAnsi="Arial" w:cs="Arial"/>
            <w:color w:val="555555"/>
            <w:sz w:val="24"/>
            <w:szCs w:val="24"/>
          </w:rPr>
          <w:t>O</w:t>
        </w:r>
      </w:ins>
      <w:del w:id="19" w:author="Renan da Silva Olivier" w:date="2024-04-04T10:55:00Z">
        <w:r w:rsidDel="00590568">
          <w:rPr>
            <w:rFonts w:ascii="Arial" w:hAnsi="Arial" w:cs="Arial"/>
            <w:color w:val="555555"/>
            <w:sz w:val="24"/>
            <w:szCs w:val="24"/>
          </w:rPr>
          <w:delText>o</w:delText>
        </w:r>
      </w:del>
      <w:r>
        <w:rPr>
          <w:rFonts w:ascii="Arial" w:hAnsi="Arial" w:cs="Arial"/>
          <w:color w:val="555555"/>
          <w:sz w:val="24"/>
          <w:szCs w:val="24"/>
        </w:rPr>
        <w:t xml:space="preserve">vo de </w:t>
      </w:r>
      <w:del w:id="20" w:author="Renan da Silva Olivier" w:date="2024-04-04T10:55:00Z">
        <w:r w:rsidDel="00590568">
          <w:rPr>
            <w:rFonts w:ascii="Arial" w:hAnsi="Arial" w:cs="Arial"/>
            <w:color w:val="555555"/>
            <w:sz w:val="24"/>
            <w:szCs w:val="24"/>
          </w:rPr>
          <w:delText>Tênia</w:delText>
        </w:r>
      </w:del>
      <w:proofErr w:type="spellStart"/>
      <w:ins w:id="21" w:author="Renan da Silva Olivier" w:date="2024-04-04T10:55:00Z">
        <w:r w:rsidRPr="00590568">
          <w:rPr>
            <w:rFonts w:ascii="Arial" w:hAnsi="Arial" w:cs="Arial"/>
            <w:i/>
            <w:iCs/>
            <w:color w:val="555555"/>
            <w:sz w:val="24"/>
            <w:szCs w:val="24"/>
            <w:rPrChange w:id="22" w:author="Renan da Silva Olivier" w:date="2024-04-04T10:55:00Z">
              <w:rPr>
                <w:rFonts w:ascii="Arial" w:hAnsi="Arial" w:cs="Arial"/>
                <w:color w:val="555555"/>
                <w:sz w:val="24"/>
                <w:szCs w:val="24"/>
              </w:rPr>
            </w:rPrChange>
          </w:rPr>
          <w:t>Taenia</w:t>
        </w:r>
        <w:proofErr w:type="spellEnd"/>
        <w:r>
          <w:rPr>
            <w:rFonts w:ascii="Arial" w:hAnsi="Arial" w:cs="Arial"/>
            <w:i/>
            <w:iCs/>
            <w:color w:val="555555"/>
            <w:sz w:val="24"/>
            <w:szCs w:val="24"/>
          </w:rPr>
          <w:t xml:space="preserve"> </w:t>
        </w:r>
        <w:r>
          <w:rPr>
            <w:rFonts w:ascii="Arial" w:hAnsi="Arial" w:cs="Arial"/>
            <w:color w:val="555555"/>
            <w:sz w:val="24"/>
            <w:szCs w:val="24"/>
          </w:rPr>
          <w:t>sp. (</w:t>
        </w:r>
        <w:proofErr w:type="spellStart"/>
        <w:r>
          <w:rPr>
            <w:rFonts w:ascii="Arial" w:hAnsi="Arial" w:cs="Arial"/>
            <w:color w:val="555555"/>
            <w:sz w:val="24"/>
            <w:szCs w:val="24"/>
          </w:rPr>
          <w:t>Platyhelminthes</w:t>
        </w:r>
        <w:proofErr w:type="spellEnd"/>
        <w:r>
          <w:rPr>
            <w:rFonts w:ascii="Arial" w:hAnsi="Arial" w:cs="Arial"/>
            <w:color w:val="555555"/>
            <w:sz w:val="24"/>
            <w:szCs w:val="24"/>
          </w:rPr>
          <w:t>)</w:t>
        </w:r>
      </w:ins>
    </w:p>
    <w:p w14:paraId="754A0AE4" w14:textId="3FC5101F" w:rsidR="00590568" w:rsidRDefault="00590568" w:rsidP="0059056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555555"/>
          <w:sz w:val="24"/>
          <w:szCs w:val="24"/>
        </w:rPr>
      </w:pPr>
      <w:r>
        <w:rPr>
          <w:rFonts w:ascii="Arial" w:hAnsi="Arial" w:cs="Arial"/>
          <w:color w:val="555555"/>
          <w:sz w:val="24"/>
          <w:szCs w:val="24"/>
        </w:rPr>
        <w:t xml:space="preserve">11. </w:t>
      </w:r>
      <w:proofErr w:type="spellStart"/>
      <w:r>
        <w:rPr>
          <w:rFonts w:ascii="Arial" w:hAnsi="Arial" w:cs="Arial"/>
          <w:color w:val="555555"/>
          <w:sz w:val="24"/>
          <w:szCs w:val="24"/>
        </w:rPr>
        <w:t>Plerocercoide</w:t>
      </w:r>
      <w:proofErr w:type="spellEnd"/>
      <w:r>
        <w:rPr>
          <w:rFonts w:ascii="Arial" w:hAnsi="Arial" w:cs="Arial"/>
          <w:color w:val="555555"/>
          <w:sz w:val="24"/>
          <w:szCs w:val="24"/>
        </w:rPr>
        <w:t xml:space="preserve"> (segundo estágio) </w:t>
      </w:r>
      <w:ins w:id="23" w:author="Renan da Silva Olivier" w:date="2024-04-04T10:56:00Z">
        <w:r>
          <w:rPr>
            <w:rFonts w:ascii="Arial" w:hAnsi="Arial" w:cs="Arial"/>
            <w:color w:val="555555"/>
            <w:sz w:val="24"/>
            <w:szCs w:val="24"/>
          </w:rPr>
          <w:t>(</w:t>
        </w:r>
        <w:proofErr w:type="spellStart"/>
        <w:r>
          <w:rPr>
            <w:rFonts w:ascii="Arial" w:hAnsi="Arial" w:cs="Arial"/>
            <w:color w:val="555555"/>
            <w:sz w:val="24"/>
            <w:szCs w:val="24"/>
          </w:rPr>
          <w:t>Cestoda</w:t>
        </w:r>
        <w:proofErr w:type="spellEnd"/>
        <w:r>
          <w:rPr>
            <w:rFonts w:ascii="Arial" w:hAnsi="Arial" w:cs="Arial"/>
            <w:color w:val="555555"/>
            <w:sz w:val="24"/>
            <w:szCs w:val="24"/>
          </w:rPr>
          <w:t xml:space="preserve">) </w:t>
        </w:r>
      </w:ins>
      <w:r>
        <w:rPr>
          <w:rFonts w:ascii="Arial" w:hAnsi="Arial" w:cs="Arial"/>
          <w:color w:val="555555"/>
          <w:sz w:val="24"/>
          <w:szCs w:val="24"/>
        </w:rPr>
        <w:t>W.M.</w:t>
      </w:r>
    </w:p>
    <w:p w14:paraId="3490C77D" w14:textId="79441F09" w:rsidR="00590568" w:rsidRDefault="00590568" w:rsidP="0059056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555555"/>
          <w:sz w:val="24"/>
          <w:szCs w:val="24"/>
        </w:rPr>
      </w:pPr>
      <w:r>
        <w:rPr>
          <w:rFonts w:ascii="Arial" w:hAnsi="Arial" w:cs="Arial"/>
          <w:color w:val="555555"/>
          <w:sz w:val="24"/>
          <w:szCs w:val="24"/>
        </w:rPr>
        <w:t xml:space="preserve">12. </w:t>
      </w:r>
      <w:del w:id="24" w:author="Renan da Silva Olivier" w:date="2024-04-04T10:56:00Z">
        <w:r w:rsidDel="00590568">
          <w:rPr>
            <w:rFonts w:ascii="Arial" w:hAnsi="Arial" w:cs="Arial"/>
            <w:color w:val="555555"/>
            <w:sz w:val="24"/>
            <w:szCs w:val="24"/>
          </w:rPr>
          <w:delText xml:space="preserve">Cisticercoide com </w:delText>
        </w:r>
      </w:del>
      <w:proofErr w:type="spellStart"/>
      <w:ins w:id="25" w:author="Renan da Silva Olivier" w:date="2024-04-04T10:56:00Z">
        <w:r>
          <w:rPr>
            <w:rFonts w:ascii="Arial" w:hAnsi="Arial" w:cs="Arial"/>
            <w:color w:val="555555"/>
            <w:sz w:val="24"/>
            <w:szCs w:val="24"/>
          </w:rPr>
          <w:t>E</w:t>
        </w:r>
      </w:ins>
      <w:del w:id="26" w:author="Renan da Silva Olivier" w:date="2024-04-04T10:56:00Z">
        <w:r w:rsidDel="00590568">
          <w:rPr>
            <w:rFonts w:ascii="Arial" w:hAnsi="Arial" w:cs="Arial"/>
            <w:color w:val="555555"/>
            <w:sz w:val="24"/>
            <w:szCs w:val="24"/>
          </w:rPr>
          <w:delText>e</w:delText>
        </w:r>
      </w:del>
      <w:r>
        <w:rPr>
          <w:rFonts w:ascii="Arial" w:hAnsi="Arial" w:cs="Arial"/>
          <w:color w:val="555555"/>
          <w:sz w:val="24"/>
          <w:szCs w:val="24"/>
        </w:rPr>
        <w:t>scólex</w:t>
      </w:r>
      <w:proofErr w:type="spellEnd"/>
      <w:r>
        <w:rPr>
          <w:rFonts w:ascii="Arial" w:hAnsi="Arial" w:cs="Arial"/>
          <w:color w:val="555555"/>
          <w:sz w:val="24"/>
          <w:szCs w:val="24"/>
        </w:rPr>
        <w:t xml:space="preserve"> </w:t>
      </w:r>
      <w:ins w:id="27" w:author="Renan da Silva Olivier" w:date="2024-04-04T10:57:00Z">
        <w:r>
          <w:rPr>
            <w:rFonts w:ascii="Arial" w:hAnsi="Arial" w:cs="Arial"/>
            <w:color w:val="555555"/>
            <w:sz w:val="24"/>
            <w:szCs w:val="24"/>
          </w:rPr>
          <w:t>(</w:t>
        </w:r>
        <w:proofErr w:type="spellStart"/>
        <w:r>
          <w:rPr>
            <w:rFonts w:ascii="Arial" w:hAnsi="Arial" w:cs="Arial"/>
            <w:color w:val="555555"/>
            <w:sz w:val="24"/>
            <w:szCs w:val="24"/>
          </w:rPr>
          <w:t>Cestoda</w:t>
        </w:r>
        <w:proofErr w:type="spellEnd"/>
        <w:r>
          <w:rPr>
            <w:rFonts w:ascii="Arial" w:hAnsi="Arial" w:cs="Arial"/>
            <w:color w:val="555555"/>
            <w:sz w:val="24"/>
            <w:szCs w:val="24"/>
          </w:rPr>
          <w:t>)</w:t>
        </w:r>
      </w:ins>
      <w:r>
        <w:rPr>
          <w:rFonts w:ascii="Arial" w:hAnsi="Arial" w:cs="Arial"/>
          <w:color w:val="555555"/>
          <w:sz w:val="24"/>
          <w:szCs w:val="24"/>
        </w:rPr>
        <w:t>W. M.</w:t>
      </w:r>
    </w:p>
    <w:p w14:paraId="3141C739" w14:textId="1CE4495E" w:rsidR="00590568" w:rsidRDefault="00590568" w:rsidP="0059056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555555"/>
          <w:sz w:val="24"/>
          <w:szCs w:val="24"/>
        </w:rPr>
      </w:pPr>
      <w:r>
        <w:rPr>
          <w:rFonts w:ascii="Arial" w:hAnsi="Arial" w:cs="Arial"/>
          <w:color w:val="555555"/>
          <w:sz w:val="24"/>
          <w:szCs w:val="24"/>
        </w:rPr>
        <w:t xml:space="preserve">13. Ovo de Esquistossomo </w:t>
      </w:r>
      <w:ins w:id="28" w:author="Renan da Silva Olivier" w:date="2024-04-04T10:58:00Z">
        <w:r>
          <w:rPr>
            <w:rFonts w:ascii="Arial" w:hAnsi="Arial" w:cs="Arial"/>
            <w:color w:val="555555"/>
            <w:sz w:val="24"/>
            <w:szCs w:val="24"/>
          </w:rPr>
          <w:t>(</w:t>
        </w:r>
        <w:proofErr w:type="spellStart"/>
        <w:r>
          <w:rPr>
            <w:rFonts w:ascii="Arial" w:hAnsi="Arial" w:cs="Arial"/>
            <w:color w:val="555555"/>
            <w:sz w:val="24"/>
            <w:szCs w:val="24"/>
          </w:rPr>
          <w:t>Trematoda</w:t>
        </w:r>
        <w:proofErr w:type="spellEnd"/>
        <w:r>
          <w:rPr>
            <w:rFonts w:ascii="Arial" w:hAnsi="Arial" w:cs="Arial"/>
            <w:color w:val="555555"/>
            <w:sz w:val="24"/>
            <w:szCs w:val="24"/>
          </w:rPr>
          <w:t xml:space="preserve">) </w:t>
        </w:r>
      </w:ins>
      <w:r>
        <w:rPr>
          <w:rFonts w:ascii="Arial" w:hAnsi="Arial" w:cs="Arial"/>
          <w:color w:val="555555"/>
          <w:sz w:val="24"/>
          <w:szCs w:val="24"/>
        </w:rPr>
        <w:t>W.M.</w:t>
      </w:r>
    </w:p>
    <w:p w14:paraId="4384B41E" w14:textId="2E28FB33" w:rsidR="00590568" w:rsidRDefault="00590568" w:rsidP="0059056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555555"/>
          <w:sz w:val="24"/>
          <w:szCs w:val="24"/>
        </w:rPr>
      </w:pPr>
      <w:r>
        <w:rPr>
          <w:rFonts w:ascii="Arial" w:hAnsi="Arial" w:cs="Arial"/>
          <w:color w:val="555555"/>
          <w:sz w:val="24"/>
          <w:szCs w:val="24"/>
        </w:rPr>
        <w:t>14. Esquistossomo (Fêmea)</w:t>
      </w:r>
      <w:ins w:id="29" w:author="Renan da Silva Olivier" w:date="2024-04-04T10:58:00Z">
        <w:r>
          <w:rPr>
            <w:rFonts w:ascii="Arial" w:hAnsi="Arial" w:cs="Arial"/>
            <w:color w:val="555555"/>
            <w:sz w:val="24"/>
            <w:szCs w:val="24"/>
          </w:rPr>
          <w:t xml:space="preserve"> (</w:t>
        </w:r>
        <w:proofErr w:type="spellStart"/>
        <w:r>
          <w:rPr>
            <w:rFonts w:ascii="Arial" w:hAnsi="Arial" w:cs="Arial"/>
            <w:color w:val="555555"/>
            <w:sz w:val="24"/>
            <w:szCs w:val="24"/>
          </w:rPr>
          <w:t>Trematoda</w:t>
        </w:r>
        <w:proofErr w:type="spellEnd"/>
        <w:r>
          <w:rPr>
            <w:rFonts w:ascii="Arial" w:hAnsi="Arial" w:cs="Arial"/>
            <w:color w:val="555555"/>
            <w:sz w:val="24"/>
            <w:szCs w:val="24"/>
          </w:rPr>
          <w:t>)</w:t>
        </w:r>
      </w:ins>
    </w:p>
    <w:p w14:paraId="54FEB7A4" w14:textId="3E5B5C3D" w:rsidR="00590568" w:rsidRDefault="00590568" w:rsidP="0059056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555555"/>
          <w:sz w:val="24"/>
          <w:szCs w:val="24"/>
        </w:rPr>
      </w:pPr>
      <w:r>
        <w:rPr>
          <w:rFonts w:ascii="Arial" w:hAnsi="Arial" w:cs="Arial"/>
          <w:color w:val="555555"/>
          <w:sz w:val="24"/>
          <w:szCs w:val="24"/>
        </w:rPr>
        <w:t>15. Esquistossomo (Macho)</w:t>
      </w:r>
      <w:ins w:id="30" w:author="Renan da Silva Olivier" w:date="2024-04-04T10:58:00Z">
        <w:r>
          <w:rPr>
            <w:rFonts w:ascii="Arial" w:hAnsi="Arial" w:cs="Arial"/>
            <w:color w:val="555555"/>
            <w:sz w:val="24"/>
            <w:szCs w:val="24"/>
          </w:rPr>
          <w:t xml:space="preserve"> (</w:t>
        </w:r>
        <w:proofErr w:type="spellStart"/>
        <w:r>
          <w:rPr>
            <w:rFonts w:ascii="Arial" w:hAnsi="Arial" w:cs="Arial"/>
            <w:color w:val="555555"/>
            <w:sz w:val="24"/>
            <w:szCs w:val="24"/>
          </w:rPr>
          <w:t>Trematoda</w:t>
        </w:r>
        <w:proofErr w:type="spellEnd"/>
        <w:r>
          <w:rPr>
            <w:rFonts w:ascii="Arial" w:hAnsi="Arial" w:cs="Arial"/>
            <w:color w:val="555555"/>
            <w:sz w:val="24"/>
            <w:szCs w:val="24"/>
          </w:rPr>
          <w:t>)</w:t>
        </w:r>
      </w:ins>
    </w:p>
    <w:p w14:paraId="4AD7F920" w14:textId="410C6331" w:rsidR="00590568" w:rsidRDefault="00590568" w:rsidP="0059056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555555"/>
          <w:sz w:val="24"/>
          <w:szCs w:val="24"/>
        </w:rPr>
      </w:pPr>
      <w:r>
        <w:rPr>
          <w:rFonts w:ascii="Arial" w:hAnsi="Arial" w:cs="Arial"/>
          <w:color w:val="555555"/>
          <w:sz w:val="24"/>
          <w:szCs w:val="24"/>
        </w:rPr>
        <w:t>16. Esquistossomo (Fêmea e Macho-copulando)</w:t>
      </w:r>
      <w:ins w:id="31" w:author="Renan da Silva Olivier" w:date="2024-04-04T10:58:00Z">
        <w:r>
          <w:rPr>
            <w:rFonts w:ascii="Arial" w:hAnsi="Arial" w:cs="Arial"/>
            <w:color w:val="555555"/>
            <w:sz w:val="24"/>
            <w:szCs w:val="24"/>
          </w:rPr>
          <w:t xml:space="preserve"> (</w:t>
        </w:r>
        <w:proofErr w:type="spellStart"/>
        <w:r>
          <w:rPr>
            <w:rFonts w:ascii="Arial" w:hAnsi="Arial" w:cs="Arial"/>
            <w:color w:val="555555"/>
            <w:sz w:val="24"/>
            <w:szCs w:val="24"/>
          </w:rPr>
          <w:t>Trematoda</w:t>
        </w:r>
        <w:proofErr w:type="spellEnd"/>
        <w:r>
          <w:rPr>
            <w:rFonts w:ascii="Arial" w:hAnsi="Arial" w:cs="Arial"/>
            <w:color w:val="555555"/>
            <w:sz w:val="24"/>
            <w:szCs w:val="24"/>
          </w:rPr>
          <w:t>)</w:t>
        </w:r>
      </w:ins>
      <w:r>
        <w:rPr>
          <w:rFonts w:ascii="Arial" w:hAnsi="Arial" w:cs="Arial"/>
          <w:color w:val="555555"/>
          <w:sz w:val="24"/>
          <w:szCs w:val="24"/>
        </w:rPr>
        <w:t xml:space="preserve"> W.M.</w:t>
      </w:r>
    </w:p>
    <w:p w14:paraId="5A7D25B4" w14:textId="1539E46C" w:rsidR="00590568" w:rsidRDefault="00590568" w:rsidP="0059056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555555"/>
          <w:sz w:val="24"/>
          <w:szCs w:val="24"/>
        </w:rPr>
      </w:pPr>
      <w:r>
        <w:rPr>
          <w:rFonts w:ascii="Arial" w:hAnsi="Arial" w:cs="Arial"/>
          <w:color w:val="555555"/>
          <w:sz w:val="24"/>
          <w:szCs w:val="24"/>
        </w:rPr>
        <w:t>17. Esquistossomo</w:t>
      </w:r>
      <w:del w:id="32" w:author="Renan da Silva Olivier" w:date="2024-04-04T10:58:00Z">
        <w:r w:rsidDel="00590568">
          <w:rPr>
            <w:rFonts w:ascii="Arial" w:hAnsi="Arial" w:cs="Arial"/>
            <w:color w:val="555555"/>
            <w:sz w:val="24"/>
            <w:szCs w:val="24"/>
          </w:rPr>
          <w:delText>-</w:delText>
        </w:r>
      </w:del>
      <w:r>
        <w:rPr>
          <w:rFonts w:ascii="Arial" w:hAnsi="Arial" w:cs="Arial"/>
          <w:color w:val="555555"/>
          <w:sz w:val="24"/>
          <w:szCs w:val="24"/>
        </w:rPr>
        <w:t xml:space="preserve"> </w:t>
      </w:r>
      <w:ins w:id="33" w:author="Renan da Silva Olivier" w:date="2024-04-04T10:58:00Z">
        <w:r>
          <w:rPr>
            <w:rFonts w:ascii="Arial" w:hAnsi="Arial" w:cs="Arial"/>
            <w:color w:val="555555"/>
            <w:sz w:val="24"/>
            <w:szCs w:val="24"/>
          </w:rPr>
          <w:t>(</w:t>
        </w:r>
      </w:ins>
      <w:proofErr w:type="spellStart"/>
      <w:r>
        <w:rPr>
          <w:rFonts w:ascii="Arial" w:hAnsi="Arial" w:cs="Arial"/>
          <w:color w:val="555555"/>
          <w:sz w:val="24"/>
          <w:szCs w:val="24"/>
        </w:rPr>
        <w:t>Miracídio</w:t>
      </w:r>
      <w:proofErr w:type="spellEnd"/>
      <w:ins w:id="34" w:author="Renan da Silva Olivier" w:date="2024-04-04T10:58:00Z">
        <w:r>
          <w:rPr>
            <w:rFonts w:ascii="Arial" w:hAnsi="Arial" w:cs="Arial"/>
            <w:color w:val="555555"/>
            <w:sz w:val="24"/>
            <w:szCs w:val="24"/>
          </w:rPr>
          <w:t>)</w:t>
        </w:r>
      </w:ins>
      <w:r>
        <w:rPr>
          <w:rFonts w:ascii="Arial" w:hAnsi="Arial" w:cs="Arial"/>
          <w:color w:val="555555"/>
          <w:sz w:val="24"/>
          <w:szCs w:val="24"/>
        </w:rPr>
        <w:t xml:space="preserve"> W. M.</w:t>
      </w:r>
    </w:p>
    <w:p w14:paraId="0E1C4582" w14:textId="42814FB6" w:rsidR="00590568" w:rsidRDefault="00590568" w:rsidP="0059056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555555"/>
          <w:sz w:val="24"/>
          <w:szCs w:val="24"/>
        </w:rPr>
      </w:pPr>
      <w:r>
        <w:rPr>
          <w:rFonts w:ascii="Arial" w:hAnsi="Arial" w:cs="Arial"/>
          <w:color w:val="555555"/>
          <w:sz w:val="24"/>
          <w:szCs w:val="24"/>
        </w:rPr>
        <w:t xml:space="preserve">18. Esquistossomo </w:t>
      </w:r>
      <w:ins w:id="35" w:author="Renan da Silva Olivier" w:date="2024-04-04T10:58:00Z">
        <w:r>
          <w:rPr>
            <w:rFonts w:ascii="Arial" w:hAnsi="Arial" w:cs="Arial"/>
            <w:color w:val="555555"/>
            <w:sz w:val="24"/>
            <w:szCs w:val="24"/>
          </w:rPr>
          <w:t>(</w:t>
        </w:r>
      </w:ins>
      <w:proofErr w:type="spellStart"/>
      <w:r>
        <w:rPr>
          <w:rFonts w:ascii="Arial" w:hAnsi="Arial" w:cs="Arial"/>
          <w:color w:val="555555"/>
          <w:sz w:val="24"/>
          <w:szCs w:val="24"/>
        </w:rPr>
        <w:t>Cercária</w:t>
      </w:r>
      <w:proofErr w:type="spellEnd"/>
      <w:ins w:id="36" w:author="Renan da Silva Olivier" w:date="2024-04-04T10:58:00Z">
        <w:r>
          <w:rPr>
            <w:rFonts w:ascii="Arial" w:hAnsi="Arial" w:cs="Arial"/>
            <w:color w:val="555555"/>
            <w:sz w:val="24"/>
            <w:szCs w:val="24"/>
          </w:rPr>
          <w:t>)</w:t>
        </w:r>
      </w:ins>
      <w:r>
        <w:rPr>
          <w:rFonts w:ascii="Arial" w:hAnsi="Arial" w:cs="Arial"/>
          <w:color w:val="555555"/>
          <w:sz w:val="24"/>
          <w:szCs w:val="24"/>
        </w:rPr>
        <w:t xml:space="preserve"> W.M.</w:t>
      </w:r>
    </w:p>
    <w:p w14:paraId="6DA33AE8" w14:textId="193B3E4E" w:rsidR="00590568" w:rsidRDefault="00590568" w:rsidP="0059056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555555"/>
          <w:sz w:val="24"/>
          <w:szCs w:val="24"/>
        </w:rPr>
      </w:pPr>
      <w:r>
        <w:rPr>
          <w:rFonts w:ascii="Arial" w:hAnsi="Arial" w:cs="Arial"/>
          <w:color w:val="555555"/>
          <w:sz w:val="24"/>
          <w:szCs w:val="24"/>
        </w:rPr>
        <w:t xml:space="preserve">19. </w:t>
      </w:r>
      <w:r w:rsidRPr="00590568">
        <w:rPr>
          <w:rFonts w:ascii="Arial" w:hAnsi="Arial" w:cs="Arial"/>
          <w:i/>
          <w:iCs/>
          <w:color w:val="555555"/>
          <w:sz w:val="24"/>
          <w:szCs w:val="24"/>
          <w:rPrChange w:id="37" w:author="Renan da Silva Olivier" w:date="2024-04-04T10:58:00Z">
            <w:rPr>
              <w:rFonts w:ascii="Arial" w:hAnsi="Arial" w:cs="Arial"/>
              <w:color w:val="555555"/>
              <w:sz w:val="24"/>
              <w:szCs w:val="24"/>
            </w:rPr>
          </w:rPrChange>
        </w:rPr>
        <w:t>Culex</w:t>
      </w:r>
      <w:r>
        <w:rPr>
          <w:rFonts w:ascii="Arial" w:hAnsi="Arial" w:cs="Arial"/>
          <w:color w:val="555555"/>
          <w:sz w:val="24"/>
          <w:szCs w:val="24"/>
        </w:rPr>
        <w:t xml:space="preserve"> sp. (Macho)</w:t>
      </w:r>
      <w:ins w:id="38" w:author="Renan da Silva Olivier" w:date="2024-04-04T10:58:00Z">
        <w:r>
          <w:rPr>
            <w:rFonts w:ascii="Arial" w:hAnsi="Arial" w:cs="Arial"/>
            <w:color w:val="555555"/>
            <w:sz w:val="24"/>
            <w:szCs w:val="24"/>
          </w:rPr>
          <w:t xml:space="preserve"> (</w:t>
        </w:r>
        <w:proofErr w:type="spellStart"/>
        <w:r>
          <w:rPr>
            <w:rFonts w:ascii="Arial" w:hAnsi="Arial" w:cs="Arial"/>
            <w:color w:val="555555"/>
            <w:sz w:val="24"/>
            <w:szCs w:val="24"/>
          </w:rPr>
          <w:t>Di</w:t>
        </w:r>
      </w:ins>
      <w:ins w:id="39" w:author="Renan da Silva Olivier" w:date="2024-04-04T10:59:00Z">
        <w:r>
          <w:rPr>
            <w:rFonts w:ascii="Arial" w:hAnsi="Arial" w:cs="Arial"/>
            <w:color w:val="555555"/>
            <w:sz w:val="24"/>
            <w:szCs w:val="24"/>
          </w:rPr>
          <w:t>ptera</w:t>
        </w:r>
        <w:proofErr w:type="spellEnd"/>
        <w:r>
          <w:rPr>
            <w:rFonts w:ascii="Arial" w:hAnsi="Arial" w:cs="Arial"/>
            <w:color w:val="555555"/>
            <w:sz w:val="24"/>
            <w:szCs w:val="24"/>
          </w:rPr>
          <w:t>)</w:t>
        </w:r>
      </w:ins>
      <w:r>
        <w:rPr>
          <w:rFonts w:ascii="Arial" w:hAnsi="Arial" w:cs="Arial"/>
          <w:color w:val="555555"/>
          <w:sz w:val="24"/>
          <w:szCs w:val="24"/>
        </w:rPr>
        <w:t xml:space="preserve"> W.M.</w:t>
      </w:r>
    </w:p>
    <w:p w14:paraId="2A17B657" w14:textId="4EA2E6A7" w:rsidR="00590568" w:rsidRDefault="00590568" w:rsidP="0059056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555555"/>
          <w:sz w:val="24"/>
          <w:szCs w:val="24"/>
        </w:rPr>
      </w:pPr>
      <w:r>
        <w:rPr>
          <w:rFonts w:ascii="Arial" w:hAnsi="Arial" w:cs="Arial"/>
          <w:color w:val="555555"/>
          <w:sz w:val="24"/>
          <w:szCs w:val="24"/>
        </w:rPr>
        <w:t xml:space="preserve">20. </w:t>
      </w:r>
      <w:r w:rsidRPr="00590568">
        <w:rPr>
          <w:rFonts w:ascii="Arial" w:hAnsi="Arial" w:cs="Arial"/>
          <w:i/>
          <w:iCs/>
          <w:color w:val="555555"/>
          <w:sz w:val="24"/>
          <w:szCs w:val="24"/>
          <w:rPrChange w:id="40" w:author="Renan da Silva Olivier" w:date="2024-04-04T10:58:00Z">
            <w:rPr>
              <w:rFonts w:ascii="Arial" w:hAnsi="Arial" w:cs="Arial"/>
              <w:color w:val="555555"/>
              <w:sz w:val="24"/>
              <w:szCs w:val="24"/>
            </w:rPr>
          </w:rPrChange>
        </w:rPr>
        <w:t>Culex</w:t>
      </w:r>
      <w:r>
        <w:rPr>
          <w:rFonts w:ascii="Arial" w:hAnsi="Arial" w:cs="Arial"/>
          <w:color w:val="555555"/>
          <w:sz w:val="24"/>
          <w:szCs w:val="24"/>
        </w:rPr>
        <w:t xml:space="preserve"> sp. (Fêmea) </w:t>
      </w:r>
      <w:ins w:id="41" w:author="Renan da Silva Olivier" w:date="2024-04-04T10:59:00Z">
        <w:r>
          <w:rPr>
            <w:rFonts w:ascii="Arial" w:hAnsi="Arial" w:cs="Arial"/>
            <w:color w:val="555555"/>
            <w:sz w:val="24"/>
            <w:szCs w:val="24"/>
          </w:rPr>
          <w:t>(</w:t>
        </w:r>
        <w:proofErr w:type="spellStart"/>
        <w:r>
          <w:rPr>
            <w:rFonts w:ascii="Arial" w:hAnsi="Arial" w:cs="Arial"/>
            <w:color w:val="555555"/>
            <w:sz w:val="24"/>
            <w:szCs w:val="24"/>
          </w:rPr>
          <w:t>Diptera</w:t>
        </w:r>
        <w:proofErr w:type="spellEnd"/>
        <w:r>
          <w:rPr>
            <w:rFonts w:ascii="Arial" w:hAnsi="Arial" w:cs="Arial"/>
            <w:color w:val="555555"/>
            <w:sz w:val="24"/>
            <w:szCs w:val="24"/>
          </w:rPr>
          <w:t xml:space="preserve">) </w:t>
        </w:r>
      </w:ins>
      <w:r>
        <w:rPr>
          <w:rFonts w:ascii="Arial" w:hAnsi="Arial" w:cs="Arial"/>
          <w:color w:val="555555"/>
          <w:sz w:val="24"/>
          <w:szCs w:val="24"/>
        </w:rPr>
        <w:t>W.M.</w:t>
      </w:r>
    </w:p>
    <w:p w14:paraId="6ABAFC59" w14:textId="58637529" w:rsidR="00590568" w:rsidRDefault="00590568" w:rsidP="0059056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555555"/>
          <w:sz w:val="24"/>
          <w:szCs w:val="24"/>
        </w:rPr>
      </w:pPr>
      <w:r>
        <w:rPr>
          <w:rFonts w:ascii="Arial" w:hAnsi="Arial" w:cs="Arial"/>
          <w:color w:val="555555"/>
          <w:sz w:val="24"/>
          <w:szCs w:val="24"/>
        </w:rPr>
        <w:t xml:space="preserve">21. </w:t>
      </w:r>
      <w:del w:id="42" w:author="Renan da Silva Olivier" w:date="2024-04-04T10:59:00Z">
        <w:r w:rsidDel="00590568">
          <w:rPr>
            <w:rFonts w:ascii="Arial" w:hAnsi="Arial" w:cs="Arial"/>
            <w:color w:val="555555"/>
            <w:sz w:val="24"/>
            <w:szCs w:val="24"/>
          </w:rPr>
          <w:delText xml:space="preserve">Boca </w:delText>
        </w:r>
      </w:del>
      <w:ins w:id="43" w:author="Renan da Silva Olivier" w:date="2024-04-04T10:59:00Z">
        <w:r>
          <w:rPr>
            <w:rFonts w:ascii="Arial" w:hAnsi="Arial" w:cs="Arial"/>
            <w:color w:val="555555"/>
            <w:sz w:val="24"/>
            <w:szCs w:val="24"/>
          </w:rPr>
          <w:t xml:space="preserve">Aparelho bucal de </w:t>
        </w:r>
      </w:ins>
      <w:r w:rsidRPr="00590568">
        <w:rPr>
          <w:rFonts w:ascii="Arial" w:hAnsi="Arial" w:cs="Arial"/>
          <w:i/>
          <w:iCs/>
          <w:color w:val="555555"/>
          <w:sz w:val="24"/>
          <w:szCs w:val="24"/>
          <w:rPrChange w:id="44" w:author="Renan da Silva Olivier" w:date="2024-04-04T10:59:00Z">
            <w:rPr>
              <w:rFonts w:ascii="Arial" w:hAnsi="Arial" w:cs="Arial"/>
              <w:color w:val="555555"/>
              <w:sz w:val="24"/>
              <w:szCs w:val="24"/>
            </w:rPr>
          </w:rPrChange>
        </w:rPr>
        <w:t>Culex</w:t>
      </w:r>
      <w:r>
        <w:rPr>
          <w:rFonts w:ascii="Arial" w:hAnsi="Arial" w:cs="Arial"/>
          <w:color w:val="555555"/>
          <w:sz w:val="24"/>
          <w:szCs w:val="24"/>
        </w:rPr>
        <w:t xml:space="preserve"> sp. (Fêmea) </w:t>
      </w:r>
      <w:ins w:id="45" w:author="Renan da Silva Olivier" w:date="2024-04-04T10:59:00Z">
        <w:r>
          <w:rPr>
            <w:rFonts w:ascii="Arial" w:hAnsi="Arial" w:cs="Arial"/>
            <w:color w:val="555555"/>
            <w:sz w:val="24"/>
            <w:szCs w:val="24"/>
          </w:rPr>
          <w:t>(</w:t>
        </w:r>
        <w:proofErr w:type="spellStart"/>
        <w:r>
          <w:rPr>
            <w:rFonts w:ascii="Arial" w:hAnsi="Arial" w:cs="Arial"/>
            <w:color w:val="555555"/>
            <w:sz w:val="24"/>
            <w:szCs w:val="24"/>
          </w:rPr>
          <w:t>Diptera</w:t>
        </w:r>
        <w:proofErr w:type="spellEnd"/>
        <w:r>
          <w:rPr>
            <w:rFonts w:ascii="Arial" w:hAnsi="Arial" w:cs="Arial"/>
            <w:color w:val="555555"/>
            <w:sz w:val="24"/>
            <w:szCs w:val="24"/>
          </w:rPr>
          <w:t xml:space="preserve">) </w:t>
        </w:r>
      </w:ins>
      <w:r>
        <w:rPr>
          <w:rFonts w:ascii="Arial" w:hAnsi="Arial" w:cs="Arial"/>
          <w:color w:val="555555"/>
          <w:sz w:val="24"/>
          <w:szCs w:val="24"/>
        </w:rPr>
        <w:t>W.M.</w:t>
      </w:r>
    </w:p>
    <w:p w14:paraId="226FCCE2" w14:textId="386173B5" w:rsidR="00590568" w:rsidRDefault="00590568" w:rsidP="0059056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555555"/>
          <w:sz w:val="24"/>
          <w:szCs w:val="24"/>
        </w:rPr>
      </w:pPr>
      <w:r>
        <w:rPr>
          <w:rFonts w:ascii="Arial" w:hAnsi="Arial" w:cs="Arial"/>
          <w:color w:val="555555"/>
          <w:sz w:val="24"/>
          <w:szCs w:val="24"/>
        </w:rPr>
        <w:t xml:space="preserve">22. Ovo de </w:t>
      </w:r>
      <w:r w:rsidRPr="00590568">
        <w:rPr>
          <w:rFonts w:ascii="Arial" w:hAnsi="Arial" w:cs="Arial"/>
          <w:i/>
          <w:iCs/>
          <w:color w:val="555555"/>
          <w:sz w:val="24"/>
          <w:szCs w:val="24"/>
          <w:rPrChange w:id="46" w:author="Renan da Silva Olivier" w:date="2024-04-04T10:59:00Z">
            <w:rPr>
              <w:rFonts w:ascii="Arial" w:hAnsi="Arial" w:cs="Arial"/>
              <w:color w:val="555555"/>
              <w:sz w:val="24"/>
              <w:szCs w:val="24"/>
            </w:rPr>
          </w:rPrChange>
        </w:rPr>
        <w:t>Culex</w:t>
      </w:r>
      <w:ins w:id="47" w:author="Renan da Silva Olivier" w:date="2024-04-04T10:59:00Z">
        <w:r>
          <w:rPr>
            <w:rFonts w:ascii="Arial" w:hAnsi="Arial" w:cs="Arial"/>
            <w:color w:val="555555"/>
            <w:sz w:val="24"/>
            <w:szCs w:val="24"/>
          </w:rPr>
          <w:t xml:space="preserve"> sp. (</w:t>
        </w:r>
        <w:proofErr w:type="spellStart"/>
        <w:r>
          <w:rPr>
            <w:rFonts w:ascii="Arial" w:hAnsi="Arial" w:cs="Arial"/>
            <w:color w:val="555555"/>
            <w:sz w:val="24"/>
            <w:szCs w:val="24"/>
          </w:rPr>
          <w:t>Diptera</w:t>
        </w:r>
        <w:proofErr w:type="spellEnd"/>
        <w:r>
          <w:rPr>
            <w:rFonts w:ascii="Arial" w:hAnsi="Arial" w:cs="Arial"/>
            <w:color w:val="555555"/>
            <w:sz w:val="24"/>
            <w:szCs w:val="24"/>
          </w:rPr>
          <w:t>)</w:t>
        </w:r>
      </w:ins>
      <w:r>
        <w:rPr>
          <w:rFonts w:ascii="Arial" w:hAnsi="Arial" w:cs="Arial"/>
          <w:color w:val="555555"/>
          <w:sz w:val="24"/>
          <w:szCs w:val="24"/>
        </w:rPr>
        <w:t xml:space="preserve"> W.M.</w:t>
      </w:r>
    </w:p>
    <w:p w14:paraId="3613B8D1" w14:textId="1F1BC3B9" w:rsidR="00590568" w:rsidRDefault="00590568" w:rsidP="0059056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555555"/>
          <w:sz w:val="24"/>
          <w:szCs w:val="24"/>
        </w:rPr>
      </w:pPr>
      <w:r>
        <w:rPr>
          <w:rFonts w:ascii="Arial" w:hAnsi="Arial" w:cs="Arial"/>
          <w:color w:val="555555"/>
          <w:sz w:val="24"/>
          <w:szCs w:val="24"/>
        </w:rPr>
        <w:t xml:space="preserve">23. </w:t>
      </w:r>
      <w:r w:rsidRPr="00590568">
        <w:rPr>
          <w:rFonts w:ascii="Arial" w:hAnsi="Arial" w:cs="Arial"/>
          <w:i/>
          <w:iCs/>
          <w:color w:val="555555"/>
          <w:sz w:val="24"/>
          <w:szCs w:val="24"/>
          <w:rPrChange w:id="48" w:author="Renan da Silva Olivier" w:date="2024-04-04T10:59:00Z">
            <w:rPr>
              <w:rFonts w:ascii="Arial" w:hAnsi="Arial" w:cs="Arial"/>
              <w:color w:val="555555"/>
              <w:sz w:val="24"/>
              <w:szCs w:val="24"/>
            </w:rPr>
          </w:rPrChange>
        </w:rPr>
        <w:t>Culex</w:t>
      </w:r>
      <w:r>
        <w:rPr>
          <w:rFonts w:ascii="Arial" w:hAnsi="Arial" w:cs="Arial"/>
          <w:color w:val="555555"/>
          <w:sz w:val="24"/>
          <w:szCs w:val="24"/>
        </w:rPr>
        <w:t xml:space="preserve"> </w:t>
      </w:r>
      <w:ins w:id="49" w:author="Renan da Silva Olivier" w:date="2024-04-04T10:59:00Z">
        <w:r>
          <w:rPr>
            <w:rFonts w:ascii="Arial" w:hAnsi="Arial" w:cs="Arial"/>
            <w:color w:val="555555"/>
            <w:sz w:val="24"/>
            <w:szCs w:val="24"/>
          </w:rPr>
          <w:t xml:space="preserve">sp. </w:t>
        </w:r>
      </w:ins>
      <w:r>
        <w:rPr>
          <w:rFonts w:ascii="Arial" w:hAnsi="Arial" w:cs="Arial"/>
          <w:color w:val="555555"/>
          <w:sz w:val="24"/>
          <w:szCs w:val="24"/>
        </w:rPr>
        <w:t>(Pupa)</w:t>
      </w:r>
      <w:ins w:id="50" w:author="Renan da Silva Olivier" w:date="2024-04-04T10:59:00Z">
        <w:r>
          <w:rPr>
            <w:rFonts w:ascii="Arial" w:hAnsi="Arial" w:cs="Arial"/>
            <w:color w:val="555555"/>
            <w:sz w:val="24"/>
            <w:szCs w:val="24"/>
          </w:rPr>
          <w:t xml:space="preserve"> (</w:t>
        </w:r>
        <w:proofErr w:type="spellStart"/>
        <w:proofErr w:type="gramStart"/>
        <w:r>
          <w:rPr>
            <w:rFonts w:ascii="Arial" w:hAnsi="Arial" w:cs="Arial"/>
            <w:color w:val="555555"/>
            <w:sz w:val="24"/>
            <w:szCs w:val="24"/>
          </w:rPr>
          <w:t>Diptera</w:t>
        </w:r>
        <w:proofErr w:type="spellEnd"/>
        <w:r>
          <w:rPr>
            <w:rFonts w:ascii="Arial" w:hAnsi="Arial" w:cs="Arial"/>
            <w:color w:val="555555"/>
            <w:sz w:val="24"/>
            <w:szCs w:val="24"/>
          </w:rPr>
          <w:t xml:space="preserve">) </w:t>
        </w:r>
      </w:ins>
      <w:r>
        <w:rPr>
          <w:rFonts w:ascii="Arial" w:hAnsi="Arial" w:cs="Arial"/>
          <w:color w:val="555555"/>
          <w:sz w:val="24"/>
          <w:szCs w:val="24"/>
        </w:rPr>
        <w:t xml:space="preserve"> W.</w:t>
      </w:r>
      <w:proofErr w:type="gramEnd"/>
      <w:r>
        <w:rPr>
          <w:rFonts w:ascii="Arial" w:hAnsi="Arial" w:cs="Arial"/>
          <w:color w:val="555555"/>
          <w:sz w:val="24"/>
          <w:szCs w:val="24"/>
        </w:rPr>
        <w:t xml:space="preserve"> M.</w:t>
      </w:r>
    </w:p>
    <w:p w14:paraId="2DA6050A" w14:textId="61149F96" w:rsidR="00590568" w:rsidRDefault="00590568" w:rsidP="0059056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555555"/>
          <w:sz w:val="24"/>
          <w:szCs w:val="24"/>
        </w:rPr>
      </w:pPr>
      <w:r>
        <w:rPr>
          <w:rFonts w:ascii="Arial" w:hAnsi="Arial" w:cs="Arial"/>
          <w:color w:val="555555"/>
          <w:sz w:val="24"/>
          <w:szCs w:val="24"/>
        </w:rPr>
        <w:t xml:space="preserve">24. </w:t>
      </w:r>
      <w:r w:rsidRPr="00590568">
        <w:rPr>
          <w:rFonts w:ascii="Arial" w:hAnsi="Arial" w:cs="Arial"/>
          <w:i/>
          <w:iCs/>
          <w:color w:val="555555"/>
          <w:sz w:val="24"/>
          <w:szCs w:val="24"/>
          <w:rPrChange w:id="51" w:author="Renan da Silva Olivier" w:date="2024-04-04T10:59:00Z">
            <w:rPr>
              <w:rFonts w:ascii="Arial" w:hAnsi="Arial" w:cs="Arial"/>
              <w:color w:val="555555"/>
              <w:sz w:val="24"/>
              <w:szCs w:val="24"/>
            </w:rPr>
          </w:rPrChange>
        </w:rPr>
        <w:t>Culex</w:t>
      </w:r>
      <w:r>
        <w:rPr>
          <w:rFonts w:ascii="Arial" w:hAnsi="Arial" w:cs="Arial"/>
          <w:color w:val="555555"/>
          <w:sz w:val="24"/>
          <w:szCs w:val="24"/>
        </w:rPr>
        <w:t xml:space="preserve"> sp. (Larva)</w:t>
      </w:r>
      <w:ins w:id="52" w:author="Renan da Silva Olivier" w:date="2024-04-04T10:59:00Z">
        <w:r>
          <w:rPr>
            <w:rFonts w:ascii="Arial" w:hAnsi="Arial" w:cs="Arial"/>
            <w:color w:val="555555"/>
            <w:sz w:val="24"/>
            <w:szCs w:val="24"/>
          </w:rPr>
          <w:t xml:space="preserve"> (</w:t>
        </w:r>
        <w:proofErr w:type="spellStart"/>
        <w:proofErr w:type="gramStart"/>
        <w:r>
          <w:rPr>
            <w:rFonts w:ascii="Arial" w:hAnsi="Arial" w:cs="Arial"/>
            <w:color w:val="555555"/>
            <w:sz w:val="24"/>
            <w:szCs w:val="24"/>
          </w:rPr>
          <w:t>Diptera</w:t>
        </w:r>
        <w:proofErr w:type="spellEnd"/>
        <w:r>
          <w:rPr>
            <w:rFonts w:ascii="Arial" w:hAnsi="Arial" w:cs="Arial"/>
            <w:color w:val="555555"/>
            <w:sz w:val="24"/>
            <w:szCs w:val="24"/>
          </w:rPr>
          <w:t xml:space="preserve">) </w:t>
        </w:r>
      </w:ins>
      <w:r>
        <w:rPr>
          <w:rFonts w:ascii="Arial" w:hAnsi="Arial" w:cs="Arial"/>
          <w:color w:val="555555"/>
          <w:sz w:val="24"/>
          <w:szCs w:val="24"/>
        </w:rPr>
        <w:t xml:space="preserve"> W.M.</w:t>
      </w:r>
      <w:proofErr w:type="gramEnd"/>
    </w:p>
    <w:p w14:paraId="551C25AD" w14:textId="77777777" w:rsidR="00590568" w:rsidRDefault="00590568" w:rsidP="0059056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555555"/>
          <w:sz w:val="24"/>
          <w:szCs w:val="24"/>
        </w:rPr>
      </w:pPr>
      <w:r>
        <w:rPr>
          <w:rFonts w:ascii="Arial" w:hAnsi="Arial" w:cs="Arial"/>
          <w:color w:val="555555"/>
          <w:sz w:val="24"/>
          <w:szCs w:val="24"/>
        </w:rPr>
        <w:t xml:space="preserve">25. </w:t>
      </w:r>
      <w:proofErr w:type="spellStart"/>
      <w:r w:rsidRPr="00590568">
        <w:rPr>
          <w:rFonts w:ascii="Arial" w:hAnsi="Arial" w:cs="Arial"/>
          <w:i/>
          <w:iCs/>
          <w:color w:val="555555"/>
          <w:sz w:val="24"/>
          <w:szCs w:val="24"/>
          <w:rPrChange w:id="53" w:author="Renan da Silva Olivier" w:date="2024-04-04T11:00:00Z">
            <w:rPr>
              <w:rFonts w:ascii="Arial" w:hAnsi="Arial" w:cs="Arial"/>
              <w:color w:val="555555"/>
              <w:sz w:val="24"/>
              <w:szCs w:val="24"/>
            </w:rPr>
          </w:rPrChange>
        </w:rPr>
        <w:t>Amoeba</w:t>
      </w:r>
      <w:proofErr w:type="spellEnd"/>
      <w:r w:rsidRPr="00590568">
        <w:rPr>
          <w:rFonts w:ascii="Arial" w:hAnsi="Arial" w:cs="Arial"/>
          <w:i/>
          <w:iCs/>
          <w:color w:val="555555"/>
          <w:sz w:val="24"/>
          <w:szCs w:val="24"/>
          <w:rPrChange w:id="54" w:author="Renan da Silva Olivier" w:date="2024-04-04T11:00:00Z">
            <w:rPr>
              <w:rFonts w:ascii="Arial" w:hAnsi="Arial" w:cs="Arial"/>
              <w:color w:val="555555"/>
              <w:sz w:val="24"/>
              <w:szCs w:val="24"/>
            </w:rPr>
          </w:rPrChange>
        </w:rPr>
        <w:t xml:space="preserve"> </w:t>
      </w:r>
      <w:proofErr w:type="spellStart"/>
      <w:r w:rsidRPr="00590568">
        <w:rPr>
          <w:rFonts w:ascii="Arial" w:hAnsi="Arial" w:cs="Arial"/>
          <w:i/>
          <w:iCs/>
          <w:color w:val="555555"/>
          <w:sz w:val="24"/>
          <w:szCs w:val="24"/>
          <w:rPrChange w:id="55" w:author="Renan da Silva Olivier" w:date="2024-04-04T11:00:00Z">
            <w:rPr>
              <w:rFonts w:ascii="Arial" w:hAnsi="Arial" w:cs="Arial"/>
              <w:color w:val="555555"/>
              <w:sz w:val="24"/>
              <w:szCs w:val="24"/>
            </w:rPr>
          </w:rPrChange>
        </w:rPr>
        <w:t>proteus</w:t>
      </w:r>
      <w:proofErr w:type="spellEnd"/>
      <w:r>
        <w:rPr>
          <w:rFonts w:ascii="Arial" w:hAnsi="Arial" w:cs="Arial"/>
          <w:color w:val="555555"/>
          <w:sz w:val="24"/>
          <w:szCs w:val="24"/>
        </w:rPr>
        <w:t xml:space="preserve"> W.M.</w:t>
      </w:r>
    </w:p>
    <w:p w14:paraId="33DE3DE8" w14:textId="051E1548" w:rsidR="00590568" w:rsidRDefault="00590568" w:rsidP="0059056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555555"/>
          <w:sz w:val="24"/>
          <w:szCs w:val="24"/>
        </w:rPr>
      </w:pPr>
      <w:r>
        <w:rPr>
          <w:rFonts w:ascii="Arial" w:hAnsi="Arial" w:cs="Arial"/>
          <w:color w:val="555555"/>
          <w:sz w:val="24"/>
          <w:szCs w:val="24"/>
        </w:rPr>
        <w:t xml:space="preserve">26. Ácaro </w:t>
      </w:r>
      <w:ins w:id="56" w:author="Renan da Silva Olivier" w:date="2024-04-04T11:00:00Z">
        <w:r>
          <w:rPr>
            <w:rFonts w:ascii="Arial" w:hAnsi="Arial" w:cs="Arial"/>
            <w:color w:val="555555"/>
            <w:sz w:val="24"/>
            <w:szCs w:val="24"/>
          </w:rPr>
          <w:t xml:space="preserve">(Acari) </w:t>
        </w:r>
      </w:ins>
      <w:r>
        <w:rPr>
          <w:rFonts w:ascii="Arial" w:hAnsi="Arial" w:cs="Arial"/>
          <w:color w:val="555555"/>
          <w:sz w:val="24"/>
          <w:szCs w:val="24"/>
        </w:rPr>
        <w:t>W.M.</w:t>
      </w:r>
    </w:p>
    <w:p w14:paraId="6FF9C1DF" w14:textId="20CB3D2B" w:rsidR="00590568" w:rsidRDefault="00590568" w:rsidP="0059056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555555"/>
          <w:sz w:val="24"/>
          <w:szCs w:val="24"/>
        </w:rPr>
      </w:pPr>
      <w:r>
        <w:rPr>
          <w:rFonts w:ascii="Arial" w:hAnsi="Arial" w:cs="Arial"/>
          <w:color w:val="555555"/>
          <w:sz w:val="24"/>
          <w:szCs w:val="24"/>
        </w:rPr>
        <w:t>27. Mosca</w:t>
      </w:r>
      <w:ins w:id="57" w:author="Renan da Silva Olivier" w:date="2024-04-04T11:01:00Z">
        <w:r>
          <w:rPr>
            <w:rFonts w:ascii="Arial" w:hAnsi="Arial" w:cs="Arial"/>
            <w:color w:val="555555"/>
            <w:sz w:val="24"/>
            <w:szCs w:val="24"/>
          </w:rPr>
          <w:t>-</w:t>
        </w:r>
      </w:ins>
      <w:del w:id="58" w:author="Renan da Silva Olivier" w:date="2024-04-04T11:01:00Z">
        <w:r w:rsidDel="00590568">
          <w:rPr>
            <w:rFonts w:ascii="Arial" w:hAnsi="Arial" w:cs="Arial"/>
            <w:color w:val="555555"/>
            <w:sz w:val="24"/>
            <w:szCs w:val="24"/>
          </w:rPr>
          <w:delText xml:space="preserve"> </w:delText>
        </w:r>
      </w:del>
      <w:r>
        <w:rPr>
          <w:rFonts w:ascii="Arial" w:hAnsi="Arial" w:cs="Arial"/>
          <w:color w:val="555555"/>
          <w:sz w:val="24"/>
          <w:szCs w:val="24"/>
        </w:rPr>
        <w:t>da</w:t>
      </w:r>
      <w:ins w:id="59" w:author="Renan da Silva Olivier" w:date="2024-04-04T11:01:00Z">
        <w:r>
          <w:rPr>
            <w:rFonts w:ascii="Arial" w:hAnsi="Arial" w:cs="Arial"/>
            <w:color w:val="555555"/>
            <w:sz w:val="24"/>
            <w:szCs w:val="24"/>
          </w:rPr>
          <w:t>-</w:t>
        </w:r>
      </w:ins>
      <w:del w:id="60" w:author="Renan da Silva Olivier" w:date="2024-04-04T11:01:00Z">
        <w:r w:rsidDel="00590568">
          <w:rPr>
            <w:rFonts w:ascii="Arial" w:hAnsi="Arial" w:cs="Arial"/>
            <w:color w:val="555555"/>
            <w:sz w:val="24"/>
            <w:szCs w:val="24"/>
          </w:rPr>
          <w:delText xml:space="preserve"> </w:delText>
        </w:r>
      </w:del>
      <w:r>
        <w:rPr>
          <w:rFonts w:ascii="Arial" w:hAnsi="Arial" w:cs="Arial"/>
          <w:color w:val="555555"/>
          <w:sz w:val="24"/>
          <w:szCs w:val="24"/>
        </w:rPr>
        <w:t xml:space="preserve">fruta </w:t>
      </w:r>
      <w:ins w:id="61" w:author="Renan da Silva Olivier" w:date="2024-04-04T11:01:00Z">
        <w:r>
          <w:rPr>
            <w:rFonts w:ascii="Arial" w:hAnsi="Arial" w:cs="Arial"/>
            <w:color w:val="555555"/>
            <w:sz w:val="24"/>
            <w:szCs w:val="24"/>
          </w:rPr>
          <w:t>(</w:t>
        </w:r>
        <w:proofErr w:type="spellStart"/>
        <w:r>
          <w:rPr>
            <w:rFonts w:ascii="Arial" w:hAnsi="Arial" w:cs="Arial"/>
            <w:color w:val="555555"/>
            <w:sz w:val="24"/>
            <w:szCs w:val="24"/>
          </w:rPr>
          <w:t>Diptera</w:t>
        </w:r>
        <w:proofErr w:type="spellEnd"/>
        <w:r>
          <w:rPr>
            <w:rFonts w:ascii="Arial" w:hAnsi="Arial" w:cs="Arial"/>
            <w:color w:val="555555"/>
            <w:sz w:val="24"/>
            <w:szCs w:val="24"/>
          </w:rPr>
          <w:t xml:space="preserve">) </w:t>
        </w:r>
      </w:ins>
      <w:r>
        <w:rPr>
          <w:rFonts w:ascii="Arial" w:hAnsi="Arial" w:cs="Arial"/>
          <w:color w:val="555555"/>
          <w:sz w:val="24"/>
          <w:szCs w:val="24"/>
        </w:rPr>
        <w:t>W.M.</w:t>
      </w:r>
    </w:p>
    <w:p w14:paraId="04E23BA0" w14:textId="77777777" w:rsidR="00590568" w:rsidRDefault="00590568" w:rsidP="00590568">
      <w:pPr>
        <w:spacing w:after="0" w:line="360" w:lineRule="auto"/>
        <w:rPr>
          <w:rFonts w:ascii="Arial" w:hAnsi="Arial" w:cs="Arial"/>
          <w:color w:val="555555"/>
          <w:sz w:val="24"/>
          <w:szCs w:val="24"/>
        </w:rPr>
      </w:pPr>
      <w:r>
        <w:rPr>
          <w:rFonts w:ascii="Arial" w:hAnsi="Arial" w:cs="Arial"/>
          <w:color w:val="555555"/>
          <w:sz w:val="24"/>
          <w:szCs w:val="24"/>
        </w:rPr>
        <w:t xml:space="preserve">28. Infecção de </w:t>
      </w:r>
      <w:commentRangeStart w:id="62"/>
      <w:r>
        <w:rPr>
          <w:rFonts w:ascii="Arial" w:hAnsi="Arial" w:cs="Arial"/>
          <w:color w:val="555555"/>
          <w:sz w:val="24"/>
          <w:szCs w:val="24"/>
        </w:rPr>
        <w:t>fígado</w:t>
      </w:r>
      <w:commentRangeEnd w:id="62"/>
      <w:r>
        <w:rPr>
          <w:rStyle w:val="Refdecomentrio"/>
        </w:rPr>
        <w:commentReference w:id="62"/>
      </w:r>
      <w:r>
        <w:rPr>
          <w:rFonts w:ascii="Arial" w:hAnsi="Arial" w:cs="Arial"/>
          <w:color w:val="555555"/>
          <w:sz w:val="24"/>
          <w:szCs w:val="24"/>
        </w:rPr>
        <w:t xml:space="preserve"> W.M.</w:t>
      </w:r>
    </w:p>
    <w:p w14:paraId="1E16CB55" w14:textId="0C323C56" w:rsidR="00590568" w:rsidRDefault="00590568" w:rsidP="00590568">
      <w:pPr>
        <w:spacing w:after="0" w:line="360" w:lineRule="auto"/>
        <w:rPr>
          <w:rFonts w:ascii="Arial" w:hAnsi="Arial" w:cs="Arial"/>
          <w:color w:val="555555"/>
          <w:sz w:val="24"/>
          <w:szCs w:val="24"/>
        </w:rPr>
      </w:pPr>
      <w:r>
        <w:rPr>
          <w:rFonts w:ascii="Arial" w:hAnsi="Arial" w:cs="Arial"/>
          <w:color w:val="555555"/>
          <w:sz w:val="24"/>
          <w:szCs w:val="24"/>
        </w:rPr>
        <w:t xml:space="preserve">29. </w:t>
      </w:r>
      <w:proofErr w:type="spellStart"/>
      <w:r w:rsidRPr="00872C12">
        <w:rPr>
          <w:rFonts w:ascii="Arial" w:hAnsi="Arial" w:cs="Arial"/>
          <w:i/>
          <w:iCs/>
          <w:color w:val="555555"/>
          <w:sz w:val="24"/>
          <w:szCs w:val="24"/>
          <w:rPrChange w:id="63" w:author="Renan da Silva Olivier" w:date="2024-04-04T11:01:00Z">
            <w:rPr>
              <w:rFonts w:ascii="Arial" w:hAnsi="Arial" w:cs="Arial"/>
              <w:color w:val="555555"/>
              <w:sz w:val="24"/>
              <w:szCs w:val="24"/>
            </w:rPr>
          </w:rPrChange>
        </w:rPr>
        <w:t>C</w:t>
      </w:r>
      <w:ins w:id="64" w:author="Renan da Silva Olivier" w:date="2024-04-04T11:01:00Z">
        <w:r w:rsidR="00872C12" w:rsidRPr="00872C12">
          <w:rPr>
            <w:rFonts w:ascii="Arial" w:hAnsi="Arial" w:cs="Arial"/>
            <w:i/>
            <w:iCs/>
            <w:color w:val="555555"/>
            <w:sz w:val="24"/>
            <w:szCs w:val="24"/>
            <w:rPrChange w:id="65" w:author="Renan da Silva Olivier" w:date="2024-04-04T11:01:00Z">
              <w:rPr>
                <w:rFonts w:ascii="Arial" w:hAnsi="Arial" w:cs="Arial"/>
                <w:color w:val="555555"/>
                <w:sz w:val="24"/>
                <w:szCs w:val="24"/>
              </w:rPr>
            </w:rPrChange>
          </w:rPr>
          <w:t>l</w:t>
        </w:r>
      </w:ins>
      <w:r w:rsidRPr="00872C12">
        <w:rPr>
          <w:rFonts w:ascii="Arial" w:hAnsi="Arial" w:cs="Arial"/>
          <w:i/>
          <w:iCs/>
          <w:color w:val="555555"/>
          <w:sz w:val="24"/>
          <w:szCs w:val="24"/>
          <w:rPrChange w:id="66" w:author="Renan da Silva Olivier" w:date="2024-04-04T11:01:00Z">
            <w:rPr>
              <w:rFonts w:ascii="Arial" w:hAnsi="Arial" w:cs="Arial"/>
              <w:color w:val="555555"/>
              <w:sz w:val="24"/>
              <w:szCs w:val="24"/>
            </w:rPr>
          </w:rPrChange>
        </w:rPr>
        <w:t>onorchis</w:t>
      </w:r>
      <w:proofErr w:type="spellEnd"/>
      <w:r w:rsidRPr="00872C12">
        <w:rPr>
          <w:rFonts w:ascii="Arial" w:hAnsi="Arial" w:cs="Arial"/>
          <w:i/>
          <w:iCs/>
          <w:color w:val="555555"/>
          <w:sz w:val="24"/>
          <w:szCs w:val="24"/>
          <w:rPrChange w:id="67" w:author="Renan da Silva Olivier" w:date="2024-04-04T11:01:00Z">
            <w:rPr>
              <w:rFonts w:ascii="Arial" w:hAnsi="Arial" w:cs="Arial"/>
              <w:color w:val="555555"/>
              <w:sz w:val="24"/>
              <w:szCs w:val="24"/>
            </w:rPr>
          </w:rPrChange>
        </w:rPr>
        <w:t xml:space="preserve"> </w:t>
      </w:r>
      <w:proofErr w:type="spellStart"/>
      <w:r w:rsidRPr="00872C12">
        <w:rPr>
          <w:rFonts w:ascii="Arial" w:hAnsi="Arial" w:cs="Arial"/>
          <w:i/>
          <w:iCs/>
          <w:color w:val="555555"/>
          <w:sz w:val="24"/>
          <w:szCs w:val="24"/>
          <w:rPrChange w:id="68" w:author="Renan da Silva Olivier" w:date="2024-04-04T11:01:00Z">
            <w:rPr>
              <w:rFonts w:ascii="Arial" w:hAnsi="Arial" w:cs="Arial"/>
              <w:color w:val="555555"/>
              <w:sz w:val="24"/>
              <w:szCs w:val="24"/>
            </w:rPr>
          </w:rPrChange>
        </w:rPr>
        <w:t>sinensis</w:t>
      </w:r>
      <w:proofErr w:type="spellEnd"/>
      <w:r>
        <w:rPr>
          <w:rFonts w:ascii="Arial" w:hAnsi="Arial" w:cs="Arial"/>
          <w:color w:val="555555"/>
          <w:sz w:val="24"/>
          <w:szCs w:val="24"/>
        </w:rPr>
        <w:t xml:space="preserve"> </w:t>
      </w:r>
      <w:ins w:id="69" w:author="Renan da Silva Olivier" w:date="2024-04-04T11:01:00Z">
        <w:r w:rsidR="00872C12">
          <w:rPr>
            <w:rFonts w:ascii="Arial" w:hAnsi="Arial" w:cs="Arial"/>
            <w:color w:val="555555"/>
            <w:sz w:val="24"/>
            <w:szCs w:val="24"/>
          </w:rPr>
          <w:t>(</w:t>
        </w:r>
        <w:proofErr w:type="spellStart"/>
        <w:r w:rsidR="00872C12">
          <w:rPr>
            <w:rFonts w:ascii="Arial" w:hAnsi="Arial" w:cs="Arial"/>
            <w:color w:val="555555"/>
            <w:sz w:val="24"/>
            <w:szCs w:val="24"/>
          </w:rPr>
          <w:t>Trematoda</w:t>
        </w:r>
        <w:proofErr w:type="spellEnd"/>
        <w:r w:rsidR="00872C12">
          <w:rPr>
            <w:rFonts w:ascii="Arial" w:hAnsi="Arial" w:cs="Arial"/>
            <w:color w:val="555555"/>
            <w:sz w:val="24"/>
            <w:szCs w:val="24"/>
          </w:rPr>
          <w:t xml:space="preserve">) </w:t>
        </w:r>
      </w:ins>
      <w:r>
        <w:rPr>
          <w:rFonts w:ascii="Arial" w:hAnsi="Arial" w:cs="Arial"/>
          <w:color w:val="555555"/>
          <w:sz w:val="24"/>
          <w:szCs w:val="24"/>
        </w:rPr>
        <w:t>W.M.</w:t>
      </w:r>
    </w:p>
    <w:p w14:paraId="15C2742E" w14:textId="05352809" w:rsidR="00590568" w:rsidRDefault="00590568" w:rsidP="00590568">
      <w:pPr>
        <w:spacing w:after="0" w:line="360" w:lineRule="auto"/>
        <w:rPr>
          <w:ins w:id="70" w:author="Renan da Silva Olivier" w:date="2024-04-04T11:03:00Z"/>
          <w:rFonts w:ascii="Arial" w:hAnsi="Arial" w:cs="Arial"/>
          <w:color w:val="555555"/>
          <w:sz w:val="24"/>
          <w:szCs w:val="24"/>
        </w:rPr>
      </w:pPr>
      <w:r>
        <w:rPr>
          <w:rFonts w:ascii="Arial" w:hAnsi="Arial" w:cs="Arial"/>
          <w:color w:val="555555"/>
          <w:sz w:val="24"/>
          <w:szCs w:val="24"/>
        </w:rPr>
        <w:t xml:space="preserve">30. </w:t>
      </w:r>
      <w:proofErr w:type="spellStart"/>
      <w:r w:rsidRPr="00872C12">
        <w:rPr>
          <w:rFonts w:ascii="Arial" w:hAnsi="Arial" w:cs="Arial"/>
          <w:i/>
          <w:iCs/>
          <w:color w:val="555555"/>
          <w:sz w:val="24"/>
          <w:szCs w:val="24"/>
          <w:rPrChange w:id="71" w:author="Renan da Silva Olivier" w:date="2024-04-04T11:02:00Z">
            <w:rPr>
              <w:rFonts w:ascii="Arial" w:hAnsi="Arial" w:cs="Arial"/>
              <w:color w:val="555555"/>
              <w:sz w:val="24"/>
              <w:szCs w:val="24"/>
            </w:rPr>
          </w:rPrChange>
        </w:rPr>
        <w:t>Hirudo</w:t>
      </w:r>
      <w:proofErr w:type="spellEnd"/>
      <w:r w:rsidRPr="00872C12">
        <w:rPr>
          <w:rFonts w:ascii="Arial" w:hAnsi="Arial" w:cs="Arial"/>
          <w:i/>
          <w:iCs/>
          <w:color w:val="555555"/>
          <w:sz w:val="24"/>
          <w:szCs w:val="24"/>
          <w:rPrChange w:id="72" w:author="Renan da Silva Olivier" w:date="2024-04-04T11:02:00Z">
            <w:rPr>
              <w:rFonts w:ascii="Arial" w:hAnsi="Arial" w:cs="Arial"/>
              <w:color w:val="555555"/>
              <w:sz w:val="24"/>
              <w:szCs w:val="24"/>
            </w:rPr>
          </w:rPrChange>
        </w:rPr>
        <w:t xml:space="preserve"> </w:t>
      </w:r>
      <w:proofErr w:type="spellStart"/>
      <w:r w:rsidRPr="00872C12">
        <w:rPr>
          <w:rFonts w:ascii="Arial" w:hAnsi="Arial" w:cs="Arial"/>
          <w:i/>
          <w:iCs/>
          <w:color w:val="555555"/>
          <w:sz w:val="24"/>
          <w:szCs w:val="24"/>
          <w:rPrChange w:id="73" w:author="Renan da Silva Olivier" w:date="2024-04-04T11:02:00Z">
            <w:rPr>
              <w:rFonts w:ascii="Arial" w:hAnsi="Arial" w:cs="Arial"/>
              <w:color w:val="555555"/>
              <w:sz w:val="24"/>
              <w:szCs w:val="24"/>
            </w:rPr>
          </w:rPrChange>
        </w:rPr>
        <w:t>nipponia</w:t>
      </w:r>
      <w:proofErr w:type="spellEnd"/>
      <w:r>
        <w:rPr>
          <w:rFonts w:ascii="Arial" w:hAnsi="Arial" w:cs="Arial"/>
          <w:color w:val="555555"/>
          <w:sz w:val="24"/>
          <w:szCs w:val="24"/>
        </w:rPr>
        <w:t xml:space="preserve"> </w:t>
      </w:r>
      <w:ins w:id="74" w:author="Renan da Silva Olivier" w:date="2024-04-04T11:02:00Z">
        <w:r w:rsidR="00872C12">
          <w:rPr>
            <w:rFonts w:ascii="Arial" w:hAnsi="Arial" w:cs="Arial"/>
            <w:color w:val="555555"/>
            <w:sz w:val="24"/>
            <w:szCs w:val="24"/>
          </w:rPr>
          <w:t>(</w:t>
        </w:r>
        <w:proofErr w:type="spellStart"/>
        <w:r w:rsidR="00872C12">
          <w:rPr>
            <w:rFonts w:ascii="Arial" w:hAnsi="Arial" w:cs="Arial"/>
            <w:color w:val="555555"/>
            <w:sz w:val="24"/>
            <w:szCs w:val="24"/>
          </w:rPr>
          <w:t>Annelida</w:t>
        </w:r>
        <w:proofErr w:type="spellEnd"/>
        <w:r w:rsidR="00872C12">
          <w:rPr>
            <w:rFonts w:ascii="Arial" w:hAnsi="Arial" w:cs="Arial"/>
            <w:color w:val="555555"/>
            <w:sz w:val="24"/>
            <w:szCs w:val="24"/>
          </w:rPr>
          <w:t xml:space="preserve">: </w:t>
        </w:r>
        <w:proofErr w:type="spellStart"/>
        <w:r w:rsidR="00872C12">
          <w:rPr>
            <w:rFonts w:ascii="Arial" w:hAnsi="Arial" w:cs="Arial"/>
            <w:color w:val="555555"/>
            <w:sz w:val="24"/>
            <w:szCs w:val="24"/>
          </w:rPr>
          <w:t>Hirudinea</w:t>
        </w:r>
        <w:proofErr w:type="spellEnd"/>
        <w:r w:rsidR="00872C12">
          <w:rPr>
            <w:rFonts w:ascii="Arial" w:hAnsi="Arial" w:cs="Arial"/>
            <w:color w:val="555555"/>
            <w:sz w:val="24"/>
            <w:szCs w:val="24"/>
          </w:rPr>
          <w:t xml:space="preserve">) </w:t>
        </w:r>
      </w:ins>
      <w:r>
        <w:rPr>
          <w:rFonts w:ascii="Arial" w:hAnsi="Arial" w:cs="Arial"/>
          <w:color w:val="555555"/>
          <w:sz w:val="24"/>
          <w:szCs w:val="24"/>
        </w:rPr>
        <w:t>Sec.</w:t>
      </w:r>
    </w:p>
    <w:p w14:paraId="634D9A4A" w14:textId="3324EB7D" w:rsidR="00872C12" w:rsidRDefault="00872C12" w:rsidP="00590568">
      <w:pPr>
        <w:spacing w:after="0" w:line="360" w:lineRule="auto"/>
        <w:rPr>
          <w:ins w:id="75" w:author="Renan da Silva Olivier" w:date="2024-04-04T11:03:00Z"/>
          <w:rFonts w:ascii="Arial" w:hAnsi="Arial" w:cs="Arial"/>
          <w:color w:val="555555"/>
          <w:sz w:val="24"/>
          <w:szCs w:val="24"/>
        </w:rPr>
      </w:pPr>
    </w:p>
    <w:p w14:paraId="2A6AF5C0" w14:textId="634AF65C" w:rsidR="00872C12" w:rsidRPr="00872C12" w:rsidRDefault="00872C12" w:rsidP="00590568">
      <w:pPr>
        <w:spacing w:after="0" w:line="360" w:lineRule="auto"/>
        <w:rPr>
          <w:rFonts w:ascii="Arial" w:hAnsi="Arial" w:cs="Arial"/>
          <w:color w:val="555555"/>
          <w:sz w:val="24"/>
          <w:szCs w:val="24"/>
          <w:rPrChange w:id="76" w:author="Renan da Silva Olivier" w:date="2024-04-04T11:02:00Z">
            <w:rPr/>
          </w:rPrChange>
        </w:rPr>
      </w:pPr>
      <w:ins w:id="77" w:author="Renan da Silva Olivier" w:date="2024-04-04T11:03:00Z">
        <w:r>
          <w:rPr>
            <w:rFonts w:ascii="Arial" w:hAnsi="Arial" w:cs="Arial"/>
            <w:color w:val="555555"/>
            <w:sz w:val="24"/>
            <w:szCs w:val="24"/>
          </w:rPr>
          <w:t>Lâmina 28 possui informação incompleta. Ver comentário.</w:t>
        </w:r>
      </w:ins>
    </w:p>
    <w:sectPr w:rsidR="00872C12" w:rsidRPr="00872C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62" w:author="Renan da Silva Olivier" w:date="2024-04-04T11:01:00Z" w:initials="RdSO">
    <w:p w14:paraId="187D96FB" w14:textId="094AFD4E" w:rsidR="00590568" w:rsidRDefault="00590568">
      <w:pPr>
        <w:pStyle w:val="Textodecomentrio"/>
      </w:pPr>
      <w:r>
        <w:rPr>
          <w:rStyle w:val="Refdecomentrio"/>
        </w:rPr>
        <w:annotationRef/>
      </w:r>
      <w:r>
        <w:t>Infecção de fígado por qu</w:t>
      </w:r>
      <w:r w:rsidR="004320E2">
        <w:t>al</w:t>
      </w:r>
      <w:r>
        <w:t xml:space="preserve"> organismo? </w:t>
      </w:r>
      <w:r w:rsidR="004320E2">
        <w:t>Necessário completar esta informação.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87D96F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B906FB" w16cex:dateUtc="2024-04-04T15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87D96FB" w16cid:durableId="29B906FB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enan da Silva Olivier">
    <w15:presenceInfo w15:providerId="AD" w15:userId="S-1-5-21-3585429188-3084851692-2452949151-235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56E"/>
    <w:rsid w:val="0022656E"/>
    <w:rsid w:val="004320E2"/>
    <w:rsid w:val="00590568"/>
    <w:rsid w:val="00872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3D2DE"/>
  <w15:chartTrackingRefBased/>
  <w15:docId w15:val="{F583477E-E9AF-4A4D-A0C0-DDD6CAA48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comentrio">
    <w:name w:val="annotation reference"/>
    <w:basedOn w:val="Fontepargpadro"/>
    <w:uiPriority w:val="99"/>
    <w:semiHidden/>
    <w:unhideWhenUsed/>
    <w:rsid w:val="0059056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590568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590568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90568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59056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210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Renan da Silva Olivier</dc:creator>
  <cp:keywords/>
  <dc:description/>
  <cp:lastModifiedBy>Renan da Silva Olivier</cp:lastModifiedBy>
  <cp:revision>3</cp:revision>
  <dcterms:created xsi:type="dcterms:W3CDTF">2024-04-04T14:51:00Z</dcterms:created>
  <dcterms:modified xsi:type="dcterms:W3CDTF">2024-04-04T17:58:00Z</dcterms:modified>
</cp:coreProperties>
</file>